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24A917A0" w:rsidR="00997F82" w:rsidRPr="00C13613" w:rsidRDefault="00997F82" w:rsidP="00997F82">
      <w:pPr>
        <w:spacing w:after="0" w:line="240" w:lineRule="auto"/>
        <w:jc w:val="center"/>
        <w:rPr>
          <w:rFonts w:ascii="Arial" w:eastAsia="Times New Roman" w:hAnsi="Arial" w:cs="Arial"/>
          <w:b/>
          <w:sz w:val="28"/>
          <w:szCs w:val="20"/>
        </w:rPr>
      </w:pPr>
    </w:p>
    <w:p w14:paraId="36AF5F37" w14:textId="188EB8D8" w:rsidR="00997F82" w:rsidRPr="00C13613" w:rsidRDefault="00997F82" w:rsidP="00997F82">
      <w:pPr>
        <w:spacing w:after="0" w:line="240" w:lineRule="auto"/>
        <w:jc w:val="center"/>
        <w:rPr>
          <w:rFonts w:ascii="Arial" w:eastAsia="Times New Roman" w:hAnsi="Arial" w:cs="Arial"/>
          <w:b/>
          <w:sz w:val="28"/>
          <w:szCs w:val="20"/>
        </w:rPr>
      </w:pPr>
    </w:p>
    <w:p w14:paraId="00E49A73" w14:textId="4DEAF36C"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56BFFAD2" w:rsidR="00997F82" w:rsidRPr="003C2452" w:rsidRDefault="00492EFB" w:rsidP="00997F82">
      <w:pPr>
        <w:spacing w:after="0" w:line="240" w:lineRule="auto"/>
        <w:jc w:val="center"/>
        <w:rPr>
          <w:rFonts w:ascii="Arial" w:eastAsia="Times New Roman" w:hAnsi="Arial" w:cs="Arial"/>
          <w:b/>
          <w:i/>
          <w:sz w:val="28"/>
          <w:szCs w:val="20"/>
        </w:rPr>
      </w:pPr>
      <w:r w:rsidRPr="00C12ACA">
        <w:rPr>
          <w:rFonts w:ascii="Arial" w:eastAsia="Times New Roman" w:hAnsi="Arial" w:cs="Arial"/>
          <w:b/>
          <w:i/>
          <w:sz w:val="28"/>
          <w:szCs w:val="20"/>
        </w:rPr>
        <w:t>M</w:t>
      </w:r>
      <w:r w:rsidR="001A462C">
        <w:rPr>
          <w:rFonts w:ascii="Arial" w:eastAsia="Times New Roman" w:hAnsi="Arial" w:cs="Arial"/>
          <w:b/>
          <w:i/>
          <w:sz w:val="28"/>
          <w:szCs w:val="20"/>
        </w:rPr>
        <w:t>iestna akčná skupina</w:t>
      </w:r>
      <w:r w:rsidRPr="00C12ACA">
        <w:rPr>
          <w:rFonts w:ascii="Arial" w:eastAsia="Times New Roman" w:hAnsi="Arial" w:cs="Arial"/>
          <w:b/>
          <w:i/>
          <w:sz w:val="28"/>
          <w:szCs w:val="20"/>
        </w:rPr>
        <w:t xml:space="preserve"> Rajecká dolina</w:t>
      </w:r>
      <w:r>
        <w:rPr>
          <w:rFonts w:ascii="Arial" w:eastAsia="Times New Roman" w:hAnsi="Arial" w:cs="Arial"/>
          <w:b/>
          <w:i/>
          <w:sz w:val="28"/>
          <w:szCs w:val="20"/>
        </w:rPr>
        <w:t xml:space="preserve"> </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25958E23" w14:textId="1E063A3C" w:rsidR="00997F82" w:rsidRDefault="00997F82" w:rsidP="00682F7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757AAD94" w14:textId="17ABE296"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5783EDFF"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6D095C">
        <w:rPr>
          <w:rFonts w:ascii="Arial" w:eastAsia="Times New Roman" w:hAnsi="Arial" w:cs="Arial"/>
          <w:sz w:val="28"/>
          <w:szCs w:val="20"/>
        </w:rPr>
        <w:t>X347</w:t>
      </w:r>
      <w:r w:rsidRPr="00C13613">
        <w:rPr>
          <w:rFonts w:ascii="Arial" w:eastAsia="Times New Roman" w:hAnsi="Arial" w:cs="Arial"/>
          <w:sz w:val="28"/>
          <w:szCs w:val="20"/>
        </w:rPr>
        <w:t>-</w:t>
      </w:r>
      <w:r w:rsidR="006D095C">
        <w:rPr>
          <w:rFonts w:ascii="Arial" w:eastAsia="Times New Roman" w:hAnsi="Arial" w:cs="Arial"/>
          <w:sz w:val="28"/>
          <w:szCs w:val="20"/>
        </w:rPr>
        <w:t>511</w:t>
      </w:r>
      <w:r w:rsidRPr="00C13613">
        <w:rPr>
          <w:rFonts w:ascii="Arial" w:eastAsia="Times New Roman" w:hAnsi="Arial" w:cs="Arial"/>
          <w:sz w:val="28"/>
          <w:szCs w:val="20"/>
        </w:rPr>
        <w:t>-</w:t>
      </w:r>
      <w:r w:rsidR="006D095C">
        <w:rPr>
          <w:rFonts w:ascii="Arial" w:eastAsia="Times New Roman" w:hAnsi="Arial" w:cs="Arial"/>
          <w:sz w:val="28"/>
          <w:szCs w:val="20"/>
        </w:rPr>
        <w:t>001</w:t>
      </w:r>
    </w:p>
    <w:p w14:paraId="7B4E34C9" w14:textId="024C0B78" w:rsidR="00EF2F55" w:rsidRDefault="00EF2F55" w:rsidP="00997F82">
      <w:pPr>
        <w:spacing w:after="0" w:line="240" w:lineRule="auto"/>
        <w:jc w:val="center"/>
        <w:rPr>
          <w:rFonts w:ascii="Arial" w:eastAsia="Times New Roman" w:hAnsi="Arial" w:cs="Arial"/>
          <w:sz w:val="28"/>
          <w:szCs w:val="20"/>
        </w:rPr>
      </w:pPr>
    </w:p>
    <w:p w14:paraId="3A60A53B" w14:textId="28AF897A" w:rsidR="00EF2F55" w:rsidRDefault="00EF2F55" w:rsidP="00997F82">
      <w:pPr>
        <w:spacing w:after="0" w:line="240" w:lineRule="auto"/>
        <w:jc w:val="center"/>
        <w:rPr>
          <w:rFonts w:ascii="Arial" w:eastAsia="Times New Roman" w:hAnsi="Arial" w:cs="Arial"/>
          <w:sz w:val="28"/>
          <w:szCs w:val="20"/>
        </w:rPr>
      </w:pPr>
    </w:p>
    <w:p w14:paraId="22BA3162" w14:textId="1E338162" w:rsidR="006A5572" w:rsidRDefault="006A5572" w:rsidP="006A557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Aktualizácia č. </w:t>
      </w:r>
      <w:ins w:id="0" w:author="NTB2-20180123" w:date="2023-01-02T09:12:00Z">
        <w:r w:rsidR="00E05AD7">
          <w:rPr>
            <w:rFonts w:ascii="Arial" w:eastAsia="Times New Roman" w:hAnsi="Arial" w:cs="Arial"/>
            <w:sz w:val="28"/>
            <w:szCs w:val="20"/>
          </w:rPr>
          <w:t>3</w:t>
        </w:r>
      </w:ins>
      <w:del w:id="1" w:author="NTB2-20180123" w:date="2023-01-02T09:12:00Z">
        <w:r w:rsidR="00AD1576" w:rsidDel="00E05AD7">
          <w:rPr>
            <w:rFonts w:ascii="Arial" w:eastAsia="Times New Roman" w:hAnsi="Arial" w:cs="Arial"/>
            <w:sz w:val="28"/>
            <w:szCs w:val="20"/>
          </w:rPr>
          <w:delText>2</w:delText>
        </w:r>
      </w:del>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5425939" w14:textId="119AA277" w:rsidR="00997F82" w:rsidRPr="00C12ACA" w:rsidRDefault="00997F82" w:rsidP="00997F82">
      <w:pPr>
        <w:rPr>
          <w:rFonts w:ascii="Arial" w:eastAsia="Times New Roman" w:hAnsi="Arial" w:cs="Arial"/>
          <w:b/>
          <w:sz w:val="28"/>
          <w:szCs w:val="20"/>
        </w:rPr>
      </w:pPr>
    </w:p>
    <w:p w14:paraId="6BD1E6A3" w14:textId="69BA9558" w:rsidR="00997F82" w:rsidRDefault="00997F82" w:rsidP="00997F82">
      <w:pPr>
        <w:rPr>
          <w:rFonts w:ascii="Arial" w:eastAsia="Times New Roman" w:hAnsi="Arial" w:cs="Arial"/>
          <w:sz w:val="22"/>
        </w:rPr>
      </w:pPr>
    </w:p>
    <w:p w14:paraId="36003C6B" w14:textId="421A9A7B" w:rsidR="00025BAA" w:rsidRDefault="00025BAA" w:rsidP="00997F82">
      <w:pPr>
        <w:rPr>
          <w:rFonts w:ascii="Arial" w:eastAsia="Times New Roman" w:hAnsi="Arial" w:cs="Arial"/>
          <w:sz w:val="22"/>
        </w:rPr>
      </w:pPr>
    </w:p>
    <w:p w14:paraId="11A530B6" w14:textId="094A694C" w:rsidR="00025BAA" w:rsidRDefault="00025BAA" w:rsidP="00997F82">
      <w:pPr>
        <w:rPr>
          <w:rFonts w:ascii="Arial" w:eastAsia="Times New Roman" w:hAnsi="Arial" w:cs="Arial"/>
          <w:sz w:val="22"/>
        </w:rPr>
      </w:pPr>
    </w:p>
    <w:p w14:paraId="06B63E69" w14:textId="188505A8" w:rsidR="00025BAA" w:rsidRDefault="00025BAA" w:rsidP="00997F82">
      <w:pPr>
        <w:rPr>
          <w:rFonts w:ascii="Arial" w:eastAsia="Times New Roman" w:hAnsi="Arial" w:cs="Arial"/>
          <w:sz w:val="22"/>
        </w:rPr>
      </w:pPr>
    </w:p>
    <w:p w14:paraId="4B649478" w14:textId="77777777" w:rsidR="000E3609" w:rsidRDefault="000E3609" w:rsidP="000E3609">
      <w:pPr>
        <w:rPr>
          <w:rFonts w:ascii="Arial" w:eastAsia="Times New Roman" w:hAnsi="Arial" w:cs="Arial"/>
          <w:b/>
          <w:sz w:val="28"/>
          <w:szCs w:val="20"/>
        </w:rPr>
      </w:pPr>
    </w:p>
    <w:p w14:paraId="6CA0A4D2" w14:textId="47655201" w:rsidR="000E3609" w:rsidRDefault="000E3609" w:rsidP="000E3609">
      <w:pPr>
        <w:jc w:val="both"/>
        <w:rPr>
          <w:rFonts w:ascii="Arial" w:eastAsia="Times New Roman" w:hAnsi="Arial" w:cs="Arial"/>
          <w:sz w:val="22"/>
        </w:rPr>
      </w:pPr>
      <w:r>
        <w:rPr>
          <w:rFonts w:ascii="Arial" w:eastAsia="Times New Roman" w:hAnsi="Arial" w:cs="Arial"/>
          <w:sz w:val="22"/>
        </w:rPr>
        <w:t xml:space="preserve">Dátum vydania aktualizácie: </w:t>
      </w:r>
      <w:r>
        <w:rPr>
          <w:rFonts w:ascii="Arial" w:eastAsia="Times New Roman" w:hAnsi="Arial" w:cs="Arial"/>
          <w:sz w:val="22"/>
        </w:rPr>
        <w:tab/>
      </w:r>
      <w:r>
        <w:rPr>
          <w:rFonts w:ascii="Arial" w:eastAsia="Times New Roman" w:hAnsi="Arial" w:cs="Arial"/>
          <w:sz w:val="22"/>
        </w:rPr>
        <w:tab/>
      </w:r>
      <w:del w:id="2" w:author="NTB2-20180123" w:date="2023-01-02T09:12:00Z">
        <w:r w:rsidDel="00E05AD7">
          <w:rPr>
            <w:rFonts w:ascii="Arial" w:eastAsia="Times New Roman" w:hAnsi="Arial" w:cs="Arial"/>
            <w:sz w:val="22"/>
          </w:rPr>
          <w:delText>08.03</w:delText>
        </w:r>
      </w:del>
      <w:ins w:id="3" w:author="NTB2-20180123" w:date="2023-02-07T09:49:00Z">
        <w:r w:rsidR="00717C92">
          <w:rPr>
            <w:rFonts w:ascii="Arial" w:eastAsia="Times New Roman" w:hAnsi="Arial" w:cs="Arial"/>
            <w:sz w:val="22"/>
          </w:rPr>
          <w:t>7.2</w:t>
        </w:r>
      </w:ins>
      <w:r>
        <w:rPr>
          <w:rFonts w:ascii="Arial" w:eastAsia="Times New Roman" w:hAnsi="Arial" w:cs="Arial"/>
          <w:sz w:val="22"/>
        </w:rPr>
        <w:t>.202</w:t>
      </w:r>
      <w:del w:id="4" w:author="NTB2-20180123" w:date="2023-01-02T09:12:00Z">
        <w:r w:rsidDel="00E05AD7">
          <w:rPr>
            <w:rFonts w:ascii="Arial" w:eastAsia="Times New Roman" w:hAnsi="Arial" w:cs="Arial"/>
            <w:sz w:val="22"/>
          </w:rPr>
          <w:delText>1</w:delText>
        </w:r>
      </w:del>
      <w:ins w:id="5" w:author="NTB2-20180123" w:date="2023-01-02T09:12:00Z">
        <w:r w:rsidR="00E05AD7">
          <w:rPr>
            <w:rFonts w:ascii="Arial" w:eastAsia="Times New Roman" w:hAnsi="Arial" w:cs="Arial"/>
            <w:sz w:val="22"/>
          </w:rPr>
          <w:t>3</w:t>
        </w:r>
      </w:ins>
    </w:p>
    <w:p w14:paraId="69DFF556" w14:textId="64A45014" w:rsidR="000E3609" w:rsidRDefault="000E3609" w:rsidP="000E3609">
      <w:pPr>
        <w:jc w:val="both"/>
        <w:rPr>
          <w:rFonts w:ascii="Arial" w:eastAsia="Times New Roman" w:hAnsi="Arial" w:cs="Arial"/>
          <w:sz w:val="22"/>
        </w:rPr>
      </w:pPr>
      <w:r>
        <w:rPr>
          <w:rFonts w:ascii="Arial" w:eastAsia="Times New Roman" w:hAnsi="Arial" w:cs="Arial"/>
          <w:sz w:val="22"/>
        </w:rPr>
        <w:t>Dátum účinnosti aktualizácie:</w:t>
      </w:r>
      <w:r>
        <w:rPr>
          <w:rFonts w:ascii="Arial" w:eastAsia="Times New Roman" w:hAnsi="Arial" w:cs="Arial"/>
          <w:sz w:val="22"/>
        </w:rPr>
        <w:tab/>
      </w:r>
      <w:del w:id="6" w:author="NTB2-20180123" w:date="2023-01-02T09:12:00Z">
        <w:r w:rsidDel="00E05AD7">
          <w:rPr>
            <w:rFonts w:ascii="Arial" w:eastAsia="Times New Roman" w:hAnsi="Arial" w:cs="Arial"/>
            <w:sz w:val="22"/>
          </w:rPr>
          <w:delText>09.03</w:delText>
        </w:r>
      </w:del>
      <w:ins w:id="7" w:author="NTB2-20180123" w:date="2023-02-07T10:17:00Z">
        <w:r w:rsidR="000E5BFB">
          <w:rPr>
            <w:rFonts w:ascii="Arial" w:eastAsia="Times New Roman" w:hAnsi="Arial" w:cs="Arial"/>
            <w:sz w:val="22"/>
          </w:rPr>
          <w:t>7</w:t>
        </w:r>
      </w:ins>
      <w:ins w:id="8" w:author="NTB2-20180123" w:date="2023-01-02T09:12:00Z">
        <w:r w:rsidR="00E05AD7">
          <w:rPr>
            <w:rFonts w:ascii="Arial" w:eastAsia="Times New Roman" w:hAnsi="Arial" w:cs="Arial"/>
            <w:sz w:val="22"/>
          </w:rPr>
          <w:t>.</w:t>
        </w:r>
      </w:ins>
      <w:ins w:id="9" w:author="NTB2-20180123" w:date="2023-02-07T10:17:00Z">
        <w:r w:rsidR="000E5BFB">
          <w:rPr>
            <w:rFonts w:ascii="Arial" w:eastAsia="Times New Roman" w:hAnsi="Arial" w:cs="Arial"/>
            <w:sz w:val="22"/>
          </w:rPr>
          <w:t>3</w:t>
        </w:r>
      </w:ins>
      <w:r>
        <w:rPr>
          <w:rFonts w:ascii="Arial" w:eastAsia="Times New Roman" w:hAnsi="Arial" w:cs="Arial"/>
          <w:sz w:val="22"/>
        </w:rPr>
        <w:t>.202</w:t>
      </w:r>
      <w:ins w:id="10" w:author="NTB2-20180123" w:date="2023-01-02T09:12:00Z">
        <w:r w:rsidR="00E05AD7">
          <w:rPr>
            <w:rFonts w:ascii="Arial" w:eastAsia="Times New Roman" w:hAnsi="Arial" w:cs="Arial"/>
            <w:sz w:val="22"/>
          </w:rPr>
          <w:t>3</w:t>
        </w:r>
      </w:ins>
      <w:del w:id="11" w:author="NTB2-20180123" w:date="2023-01-02T09:12:00Z">
        <w:r w:rsidDel="00E05AD7">
          <w:rPr>
            <w:rFonts w:ascii="Arial" w:eastAsia="Times New Roman" w:hAnsi="Arial" w:cs="Arial"/>
            <w:sz w:val="22"/>
          </w:rPr>
          <w:delText>1</w:delText>
        </w:r>
      </w:del>
    </w:p>
    <w:p w14:paraId="4236CAC2" w14:textId="77777777" w:rsidR="00025BAA" w:rsidRPr="00CE7126" w:rsidRDefault="00025BAA"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7BEDAA80"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4B743E" w:rsidDel="005C112F">
            <w:rPr>
              <w:rFonts w:ascii="Arial" w:hAnsi="Arial" w:cs="Arial"/>
              <w:sz w:val="22"/>
            </w:rPr>
            <w:t>5.1.1 Zvýšenie zamestnanosti na miestnej úrovni podporou podnikania a inovácií</w:t>
          </w:r>
          <w:ins w:id="12" w:author="NTB2-20180123" w:date="2023-02-02T06:57:00Z">
            <w:r w:rsidR="005C112F">
              <w:rPr>
                <w:rFonts w:ascii="Arial" w:hAnsi="Arial" w:cs="Arial"/>
                <w:sz w:val="22"/>
              </w:rPr>
              <w:t>5.1.1 Zvýšenie zamestnanosti na miestnej úrovni podporou podnikania a inovácií</w:t>
            </w:r>
          </w:ins>
        </w:sdtContent>
      </w:sdt>
    </w:p>
    <w:p w14:paraId="266737C6" w14:textId="713B77E8"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b/>
            <w:bCs/>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B743E" w:rsidRPr="00276938" w:rsidDel="005C112F">
            <w:rPr>
              <w:rFonts w:ascii="Arial" w:hAnsi="Arial" w:cs="Arial"/>
              <w:b/>
              <w:bCs/>
              <w:sz w:val="22"/>
            </w:rPr>
            <w:t>A1 Podpora podnikania a inovácií</w:t>
          </w:r>
          <w:ins w:id="13" w:author="NTB2-20180123" w:date="2023-02-02T06:57:00Z">
            <w:r w:rsidR="005C112F">
              <w:rPr>
                <w:rFonts w:ascii="Arial" w:hAnsi="Arial" w:cs="Arial"/>
                <w:b/>
                <w:bCs/>
                <w:sz w:val="22"/>
              </w:rPr>
              <w:t>A1 Podpora podnikania a inovácií</w:t>
            </w:r>
          </w:ins>
        </w:sdtContent>
      </w:sdt>
    </w:p>
    <w:p w14:paraId="60D37D52" w14:textId="30B221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4B743E" w:rsidDel="005C112F">
            <w:rPr>
              <w:rFonts w:ascii="Arial" w:hAnsi="Arial" w:cs="Arial"/>
              <w:b/>
              <w:sz w:val="22"/>
            </w:rPr>
            <w:t>Schéma minimálnej pomoci na podporu mikro a malých podnikov        DM – 18/2018  (ďalej len "schéma pomoci")</w:t>
          </w:r>
          <w:ins w:id="14" w:author="NTB2-20180123" w:date="2023-02-02T06:57:00Z">
            <w:r w:rsidR="005C112F">
              <w:rPr>
                <w:rFonts w:ascii="Arial" w:hAnsi="Arial" w:cs="Arial"/>
                <w:b/>
                <w:sz w:val="22"/>
              </w:rPr>
              <w:t>Schéma minimálnej pomoci na podporu mikro a malých podnikov        DM – 18/2018  (ďalej len "schéma pomoci")</w:t>
            </w:r>
          </w:ins>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6CF1BF5C"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Pr="00276938"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276938">
        <w:rPr>
          <w:rFonts w:ascii="Arial" w:hAnsi="Arial" w:cs="Arial"/>
          <w:b/>
          <w:color w:val="44546A" w:themeColor="text2"/>
          <w:szCs w:val="19"/>
        </w:rPr>
        <w:t>Identifikácia MAS</w:t>
      </w:r>
    </w:p>
    <w:p w14:paraId="0808FF8F" w14:textId="5F5E76FB" w:rsidR="00997F82" w:rsidRPr="00276938" w:rsidRDefault="00997F82" w:rsidP="00DD3EE2">
      <w:pPr>
        <w:tabs>
          <w:tab w:val="left" w:pos="1418"/>
        </w:tabs>
        <w:spacing w:before="120" w:after="120" w:line="240" w:lineRule="auto"/>
        <w:ind w:left="1418" w:hanging="1418"/>
        <w:rPr>
          <w:rFonts w:ascii="Arial" w:hAnsi="Arial" w:cs="Arial"/>
          <w:sz w:val="22"/>
        </w:rPr>
      </w:pPr>
      <w:r w:rsidRPr="00276938">
        <w:rPr>
          <w:rFonts w:ascii="Arial" w:hAnsi="Arial" w:cs="Arial"/>
          <w:sz w:val="22"/>
        </w:rPr>
        <w:t>Názov:</w:t>
      </w:r>
      <w:r w:rsidRPr="00276938">
        <w:rPr>
          <w:rFonts w:ascii="Arial" w:hAnsi="Arial" w:cs="Arial"/>
          <w:sz w:val="22"/>
        </w:rPr>
        <w:tab/>
      </w:r>
      <w:r w:rsidR="00662FA6" w:rsidRPr="00276938">
        <w:rPr>
          <w:rFonts w:ascii="Arial" w:hAnsi="Arial" w:cs="Arial"/>
          <w:b/>
          <w:bCs/>
          <w:sz w:val="22"/>
        </w:rPr>
        <w:t>Miestna akčná skupina Rajecká dolina</w:t>
      </w:r>
      <w:r w:rsidR="00662FA6" w:rsidRPr="00276938">
        <w:rPr>
          <w:rFonts w:ascii="Arial" w:hAnsi="Arial" w:cs="Arial"/>
          <w:sz w:val="22"/>
        </w:rPr>
        <w:t xml:space="preserve"> </w:t>
      </w:r>
      <w:r w:rsidRPr="00276938">
        <w:rPr>
          <w:rFonts w:ascii="Arial" w:hAnsi="Arial" w:cs="Arial"/>
          <w:sz w:val="22"/>
        </w:rPr>
        <w:t xml:space="preserve"> </w:t>
      </w:r>
    </w:p>
    <w:p w14:paraId="5C40D1B0" w14:textId="46075266" w:rsidR="00997F82" w:rsidRPr="0027693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Sídlo:</w:t>
      </w:r>
      <w:r w:rsidRPr="00276938">
        <w:rPr>
          <w:rFonts w:ascii="Arial" w:hAnsi="Arial" w:cs="Arial"/>
          <w:sz w:val="22"/>
        </w:rPr>
        <w:tab/>
      </w:r>
      <w:r w:rsidR="00662FA6" w:rsidRPr="00276938">
        <w:rPr>
          <w:rFonts w:ascii="Arial" w:hAnsi="Arial" w:cs="Arial"/>
          <w:sz w:val="22"/>
        </w:rPr>
        <w:t>Námestie SNP 2/2</w:t>
      </w:r>
    </w:p>
    <w:p w14:paraId="3DB92461" w14:textId="21F0FD61" w:rsidR="00997F82" w:rsidRPr="0089681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ab/>
      </w:r>
      <w:r w:rsidR="00662FA6" w:rsidRPr="00896818">
        <w:rPr>
          <w:rFonts w:ascii="Arial" w:hAnsi="Arial" w:cs="Arial"/>
          <w:sz w:val="22"/>
        </w:rPr>
        <w:t xml:space="preserve">Rajec </w:t>
      </w:r>
    </w:p>
    <w:p w14:paraId="02B5761B" w14:textId="3535426A" w:rsidR="00997F82" w:rsidRPr="00896818" w:rsidRDefault="00997F82" w:rsidP="00DD3EE2">
      <w:pPr>
        <w:tabs>
          <w:tab w:val="left" w:pos="1418"/>
        </w:tabs>
        <w:spacing w:before="120" w:after="120" w:line="240" w:lineRule="auto"/>
        <w:rPr>
          <w:rFonts w:ascii="Arial" w:hAnsi="Arial" w:cs="Arial"/>
          <w:sz w:val="22"/>
        </w:rPr>
      </w:pPr>
      <w:r w:rsidRPr="00276938">
        <w:rPr>
          <w:rFonts w:ascii="Arial" w:hAnsi="Arial" w:cs="Arial"/>
          <w:sz w:val="22"/>
        </w:rPr>
        <w:tab/>
      </w:r>
      <w:r w:rsidR="00662FA6" w:rsidRPr="00896818">
        <w:rPr>
          <w:rFonts w:ascii="Arial" w:hAnsi="Arial" w:cs="Arial"/>
          <w:sz w:val="22"/>
        </w:rPr>
        <w:t>015 01</w:t>
      </w:r>
      <w:r w:rsidRPr="00896818">
        <w:rPr>
          <w:rFonts w:ascii="Arial" w:hAnsi="Arial" w:cs="Arial"/>
          <w:sz w:val="22"/>
        </w:rPr>
        <w:t xml:space="preserve"> </w:t>
      </w:r>
    </w:p>
    <w:p w14:paraId="11916F01" w14:textId="507DB01E"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27385B5"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00682F72" w:rsidRPr="009B3DD7" w:rsidDel="00682F72">
        <w:rPr>
          <w:rFonts w:ascii="Arial" w:hAnsi="Arial" w:cs="Arial"/>
          <w:sz w:val="22"/>
        </w:rPr>
        <w:t xml:space="preserve"> </w:t>
      </w:r>
      <w:r w:rsidR="0074600F">
        <w:rPr>
          <w:rFonts w:ascii="Arial" w:hAnsi="Arial" w:cs="Arial"/>
          <w:sz w:val="22"/>
        </w:rPr>
        <w:t>15.7.2020</w:t>
      </w:r>
    </w:p>
    <w:p w14:paraId="532ABE8D" w14:textId="4FFE9FA6"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EE46BE" w:rsidRPr="00E7700C">
          <w:rPr>
            <w:rStyle w:val="Hypertextovprepojenie"/>
            <w:rFonts w:cs="Arial"/>
            <w:sz w:val="22"/>
          </w:rPr>
          <w:t>www.masrajeckadolina.sk</w:t>
        </w:r>
      </w:hyperlink>
      <w:r w:rsidR="00EE46B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iadiacim orgánom pre IROP (ďalej len „RO“) zabezpečí jej zverejnenie na webovom sídle RO</w:t>
      </w:r>
      <w:ins w:id="15" w:author="NTB2-20180123" w:date="2023-01-02T09:36:00Z">
        <w:r w:rsidR="00336F78">
          <w:rPr>
            <w:rFonts w:ascii="Arial" w:hAnsi="Arial" w:cs="Arial"/>
            <w:sz w:val="22"/>
          </w:rPr>
          <w:t xml:space="preserve"> </w:t>
        </w:r>
      </w:ins>
      <w:del w:id="16" w:author="NTB2-20180123" w:date="2023-01-02T09:36:00Z">
        <w:r w:rsidRPr="00336F78" w:rsidDel="00336F78">
          <w:rPr>
            <w:rStyle w:val="Hypertextovprepojenie"/>
            <w:sz w:val="22"/>
            <w:rPrChange w:id="17" w:author="NTB2-20180123" w:date="2023-01-02T09:37:00Z">
              <w:rPr>
                <w:rFonts w:ascii="Arial" w:hAnsi="Arial" w:cs="Arial"/>
                <w:sz w:val="22"/>
              </w:rPr>
            </w:rPrChange>
          </w:rPr>
          <w:delText xml:space="preserve"> </w:delText>
        </w:r>
      </w:del>
      <w:ins w:id="18" w:author="NTB2-20180123" w:date="2023-01-02T09:36:00Z">
        <w:r w:rsidR="00336F78" w:rsidRPr="00336F78">
          <w:rPr>
            <w:rStyle w:val="Hypertextovprepojenie"/>
            <w:sz w:val="22"/>
            <w:rPrChange w:id="19" w:author="NTB2-20180123" w:date="2023-01-02T09:37:00Z">
              <w:rPr>
                <w:rFonts w:ascii="Arial" w:hAnsi="Arial" w:cs="Arial"/>
                <w:sz w:val="22"/>
              </w:rPr>
            </w:rPrChange>
          </w:rPr>
          <w:fldChar w:fldCharType="begin"/>
        </w:r>
        <w:r w:rsidR="00336F78" w:rsidRPr="00336F78">
          <w:rPr>
            <w:rStyle w:val="Hypertextovprepojenie"/>
            <w:sz w:val="22"/>
            <w:rPrChange w:id="20" w:author="NTB2-20180123" w:date="2023-01-02T09:37:00Z">
              <w:rPr>
                <w:rFonts w:ascii="Arial" w:hAnsi="Arial" w:cs="Arial"/>
                <w:sz w:val="22"/>
              </w:rPr>
            </w:rPrChange>
          </w:rPr>
          <w:instrText xml:space="preserve"> HYPERLINK "http://</w:instrText>
        </w:r>
      </w:ins>
      <w:r w:rsidR="00336F78" w:rsidRPr="00336F78">
        <w:rPr>
          <w:rStyle w:val="Hypertextovprepojenie"/>
          <w:sz w:val="22"/>
        </w:rPr>
        <w:instrText>www.</w:instrText>
      </w:r>
      <w:ins w:id="21" w:author="NTB2-20180123" w:date="2023-01-02T09:13:00Z">
        <w:r w:rsidR="00336F78" w:rsidRPr="00336F78">
          <w:rPr>
            <w:rStyle w:val="Hypertextovprepojenie"/>
            <w:sz w:val="22"/>
          </w:rPr>
          <w:instrText>mirri.gov</w:instrText>
        </w:r>
      </w:ins>
      <w:r w:rsidR="00336F78" w:rsidRPr="00336F78">
        <w:rPr>
          <w:rStyle w:val="Hypertextovprepojenie"/>
          <w:sz w:val="22"/>
        </w:rPr>
        <w:instrText>.sk</w:instrText>
      </w:r>
      <w:ins w:id="22" w:author="NTB2-20180123" w:date="2023-01-02T09:36:00Z">
        <w:r w:rsidR="00336F78" w:rsidRPr="00336F78">
          <w:rPr>
            <w:rStyle w:val="Hypertextovprepojenie"/>
            <w:sz w:val="22"/>
            <w:rPrChange w:id="23" w:author="NTB2-20180123" w:date="2023-01-02T09:37:00Z">
              <w:rPr>
                <w:rFonts w:ascii="Arial" w:hAnsi="Arial" w:cs="Arial"/>
                <w:sz w:val="22"/>
              </w:rPr>
            </w:rPrChange>
          </w:rPr>
          <w:instrText xml:space="preserve">" </w:instrText>
        </w:r>
        <w:r w:rsidR="00336F78" w:rsidRPr="00717C92">
          <w:rPr>
            <w:rStyle w:val="Hypertextovprepojenie"/>
            <w:sz w:val="22"/>
          </w:rPr>
        </w:r>
        <w:r w:rsidR="00336F78" w:rsidRPr="00336F78">
          <w:rPr>
            <w:rStyle w:val="Hypertextovprepojenie"/>
            <w:sz w:val="22"/>
            <w:rPrChange w:id="24" w:author="NTB2-20180123" w:date="2023-01-02T09:37:00Z">
              <w:rPr>
                <w:rFonts w:ascii="Arial" w:hAnsi="Arial" w:cs="Arial"/>
                <w:sz w:val="22"/>
              </w:rPr>
            </w:rPrChange>
          </w:rPr>
          <w:fldChar w:fldCharType="separate"/>
        </w:r>
      </w:ins>
      <w:r w:rsidR="00336F78" w:rsidRPr="00336F78">
        <w:rPr>
          <w:rStyle w:val="Hypertextovprepojenie"/>
          <w:rFonts w:cs="Arial"/>
          <w:sz w:val="22"/>
        </w:rPr>
        <w:t>www.</w:t>
      </w:r>
      <w:del w:id="25" w:author="NTB2-20180123" w:date="2023-01-02T09:13:00Z">
        <w:r w:rsidR="00336F78" w:rsidRPr="00336F78" w:rsidDel="002C4EED">
          <w:rPr>
            <w:rStyle w:val="Hypertextovprepojenie"/>
            <w:rFonts w:cs="Arial"/>
            <w:sz w:val="22"/>
          </w:rPr>
          <w:delText>mpsr</w:delText>
        </w:r>
      </w:del>
      <w:ins w:id="26" w:author="NTB2-20180123" w:date="2023-01-02T09:13:00Z">
        <w:r w:rsidR="00336F78" w:rsidRPr="00336F78">
          <w:rPr>
            <w:rStyle w:val="Hypertextovprepojenie"/>
            <w:rFonts w:cs="Arial"/>
            <w:sz w:val="22"/>
          </w:rPr>
          <w:t>mirri.gov</w:t>
        </w:r>
      </w:ins>
      <w:r w:rsidR="00336F78" w:rsidRPr="00336F78">
        <w:rPr>
          <w:rStyle w:val="Hypertextovprepojenie"/>
          <w:rFonts w:cs="Arial"/>
          <w:sz w:val="22"/>
        </w:rPr>
        <w:t>.sk</w:t>
      </w:r>
      <w:ins w:id="27" w:author="NTB2-20180123" w:date="2023-01-02T09:36:00Z">
        <w:r w:rsidR="00336F78" w:rsidRPr="00336F78">
          <w:rPr>
            <w:rStyle w:val="Hypertextovprepojenie"/>
            <w:sz w:val="22"/>
            <w:rPrChange w:id="28" w:author="NTB2-20180123" w:date="2023-01-02T09:37:00Z">
              <w:rPr>
                <w:rFonts w:ascii="Arial" w:hAnsi="Arial" w:cs="Arial"/>
                <w:sz w:val="22"/>
              </w:rPr>
            </w:rPrChange>
          </w:rPr>
          <w:fldChar w:fldCharType="end"/>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C99849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w:t>
      </w:r>
      <w:r w:rsidRPr="00682F72">
        <w:rPr>
          <w:rFonts w:ascii="Arial" w:hAnsi="Arial" w:cs="Arial"/>
          <w:bCs/>
          <w:sz w:val="22"/>
        </w:rPr>
        <w:t>predstavuje</w:t>
      </w:r>
      <w:r w:rsidR="00682F72">
        <w:rPr>
          <w:rFonts w:ascii="Arial" w:hAnsi="Arial" w:cs="Arial"/>
          <w:sz w:val="22"/>
        </w:rPr>
        <w:t> </w:t>
      </w:r>
      <w:r w:rsidR="00682F72" w:rsidRPr="00FB615A">
        <w:rPr>
          <w:rFonts w:ascii="Arial" w:hAnsi="Arial" w:cs="Arial"/>
          <w:b/>
          <w:sz w:val="22"/>
        </w:rPr>
        <w:t>210</w:t>
      </w:r>
      <w:r w:rsidR="00682F72">
        <w:rPr>
          <w:rFonts w:ascii="Arial" w:hAnsi="Arial" w:cs="Arial"/>
          <w:b/>
          <w:sz w:val="22"/>
        </w:rPr>
        <w:t xml:space="preserve"> 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3185936" w:rsidR="00997F82" w:rsidRDefault="00997F82" w:rsidP="00DD3EE2">
      <w:pPr>
        <w:pStyle w:val="Default"/>
        <w:numPr>
          <w:ilvl w:val="0"/>
          <w:numId w:val="5"/>
        </w:numPr>
        <w:spacing w:before="120" w:after="120"/>
        <w:jc w:val="both"/>
        <w:rPr>
          <w:sz w:val="22"/>
          <w:szCs w:val="22"/>
        </w:rPr>
      </w:pPr>
      <w:r w:rsidRPr="0007530C">
        <w:rPr>
          <w:b/>
          <w:sz w:val="22"/>
          <w:szCs w:val="22"/>
        </w:rPr>
        <w:lastRenderedPageBreak/>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ins w:id="29" w:author="NTB2-20180123" w:date="2023-01-02T09:14:00Z">
        <w:r w:rsidR="002C4EED">
          <w:rPr>
            <w:sz w:val="22"/>
            <w:szCs w:val="22"/>
          </w:rPr>
          <w:t>žiadostiach o poskytnutie príspevku (ďalej aj „</w:t>
        </w:r>
      </w:ins>
      <w:r>
        <w:rPr>
          <w:sz w:val="22"/>
          <w:szCs w:val="22"/>
        </w:rPr>
        <w:t>ŽoPr</w:t>
      </w:r>
      <w:ins w:id="30" w:author="NTB2-20180123" w:date="2023-01-02T09:14:00Z">
        <w:r w:rsidR="002C4EED">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5ADD3F45"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w:t>
      </w:r>
      <w:r w:rsidRPr="00896818">
        <w:rPr>
          <w:rFonts w:ascii="Arial" w:hAnsi="Arial" w:cs="Arial"/>
          <w:b/>
          <w:bCs/>
          <w:sz w:val="22"/>
        </w:rPr>
        <w:t xml:space="preserve">vo výške </w:t>
      </w:r>
      <w:r w:rsidR="00682F72" w:rsidRPr="00896818">
        <w:rPr>
          <w:rFonts w:ascii="Arial" w:hAnsi="Arial" w:cs="Arial"/>
          <w:b/>
          <w:bCs/>
          <w:sz w:val="22"/>
        </w:rPr>
        <w:t xml:space="preserve">55 </w:t>
      </w:r>
      <w:r w:rsidRPr="00896818">
        <w:rPr>
          <w:rFonts w:ascii="Arial" w:hAnsi="Arial" w:cs="Arial"/>
          <w:b/>
          <w:bCs/>
          <w:sz w:val="22"/>
        </w:rPr>
        <w:t>%.</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682F72">
        <w:rPr>
          <w:rFonts w:ascii="Arial" w:hAnsi="Arial" w:cs="Arial"/>
          <w:sz w:val="22"/>
        </w:rPr>
        <w:t xml:space="preserve">45 </w:t>
      </w:r>
      <w:r>
        <w:rPr>
          <w:rFonts w:ascii="Arial" w:hAnsi="Arial" w:cs="Arial"/>
          <w:sz w:val="22"/>
        </w:rPr>
        <w:t>%.</w:t>
      </w:r>
    </w:p>
    <w:p w14:paraId="27AC60C0" w14:textId="09FC1892" w:rsidR="00997F82" w:rsidRPr="00896818" w:rsidRDefault="00997F82" w:rsidP="00816CD4">
      <w:pPr>
        <w:spacing w:before="120" w:after="120" w:line="240" w:lineRule="auto"/>
        <w:jc w:val="both"/>
        <w:rPr>
          <w:rFonts w:ascii="Arial" w:hAnsi="Arial" w:cs="Arial"/>
          <w:b/>
          <w:bCs/>
          <w:sz w:val="22"/>
        </w:rPr>
      </w:pPr>
      <w:r>
        <w:rPr>
          <w:rFonts w:ascii="Arial" w:hAnsi="Arial" w:cs="Arial"/>
          <w:sz w:val="22"/>
        </w:rPr>
        <w:t>Príspevok na projekt sa vypláca systémom</w:t>
      </w:r>
      <w:r w:rsidR="00E649EF">
        <w:rPr>
          <w:rFonts w:ascii="Arial" w:hAnsi="Arial" w:cs="Arial"/>
          <w:sz w:val="22"/>
        </w:rPr>
        <w:t xml:space="preserve"> </w:t>
      </w:r>
      <w:r w:rsidRPr="00896818">
        <w:rPr>
          <w:rFonts w:ascii="Arial" w:hAnsi="Arial" w:cs="Arial"/>
          <w:b/>
          <w:bCs/>
          <w:sz w:val="22"/>
        </w:rPr>
        <w:t>refundácie</w:t>
      </w:r>
      <w:r w:rsidR="00E649EF">
        <w:rPr>
          <w:rFonts w:ascii="Arial" w:hAnsi="Arial" w:cs="Arial"/>
          <w:b/>
          <w:bCs/>
          <w:sz w:val="22"/>
        </w:rPr>
        <w:t>.</w:t>
      </w:r>
    </w:p>
    <w:p w14:paraId="13F11C50" w14:textId="0E006229" w:rsidR="00CB096D" w:rsidRDefault="00997F82" w:rsidP="00816CD4">
      <w:pPr>
        <w:jc w:val="both"/>
        <w:rPr>
          <w:rFonts w:ascii="Arial" w:hAnsi="Arial" w:cs="Arial"/>
          <w:sz w:val="22"/>
        </w:rPr>
      </w:pPr>
      <w:r w:rsidRPr="00896818">
        <w:rPr>
          <w:rFonts w:ascii="Arial" w:hAnsi="Arial" w:cs="Arial"/>
          <w:sz w:val="22"/>
        </w:rPr>
        <w:t>Systém financovania bude zakotvený v zmluve o poskytnutí príspevku v zmysle podmienok definovaných vo výzve.</w:t>
      </w:r>
    </w:p>
    <w:p w14:paraId="061F9786" w14:textId="77777777" w:rsidR="00997F82" w:rsidRPr="00896818" w:rsidRDefault="00997F82" w:rsidP="00CC0E68">
      <w:pPr>
        <w:autoSpaceDE w:val="0"/>
        <w:autoSpaceDN w:val="0"/>
        <w:adjustRightInd w:val="0"/>
        <w:spacing w:before="120" w:after="120" w:line="240" w:lineRule="auto"/>
        <w:jc w:val="both"/>
        <w:rPr>
          <w:rFonts w:ascii="Arial" w:hAnsi="Arial" w:cs="Arial"/>
          <w:sz w:val="22"/>
          <w:u w:val="single"/>
        </w:rPr>
      </w:pPr>
      <w:r w:rsidRPr="00896818">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896818">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182540">
      <w:pPr>
        <w:pStyle w:val="Default"/>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182540">
      <w:pPr>
        <w:pStyle w:val="Default"/>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bookmarkStart w:id="31" w:name="_Hlk126656824"/>
            <w:r w:rsidRPr="0027155D">
              <w:rPr>
                <w:rFonts w:ascii="Arial" w:hAnsi="Arial" w:cs="Arial"/>
                <w:sz w:val="20"/>
                <w:szCs w:val="20"/>
              </w:rPr>
              <w:t>Uzavretie hodnotiaceho kola</w:t>
            </w:r>
          </w:p>
        </w:tc>
      </w:tr>
      <w:tr w:rsidR="00997F82" w:rsidRPr="0027155D" w14:paraId="13D51C80" w14:textId="77777777" w:rsidTr="00BD49CF">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shd w:val="clear" w:color="auto" w:fill="FFFFFF" w:themeFill="background1"/>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BD49CF">
        <w:tc>
          <w:tcPr>
            <w:tcW w:w="3070" w:type="dxa"/>
            <w:vAlign w:val="center"/>
          </w:tcPr>
          <w:p w14:paraId="71B31EE8" w14:textId="5444744D" w:rsidR="00997F82" w:rsidRPr="005A0AC7" w:rsidRDefault="000967D0" w:rsidP="00016DEA">
            <w:pPr>
              <w:spacing w:before="60" w:after="60" w:line="240" w:lineRule="auto"/>
              <w:jc w:val="center"/>
              <w:outlineLvl w:val="0"/>
              <w:rPr>
                <w:rFonts w:ascii="Arial" w:hAnsi="Arial" w:cs="Arial"/>
                <w:b/>
                <w:bCs/>
                <w:sz w:val="20"/>
                <w:szCs w:val="20"/>
              </w:rPr>
            </w:pPr>
            <w:r w:rsidRPr="005A0AC7">
              <w:rPr>
                <w:rFonts w:ascii="Arial" w:hAnsi="Arial" w:cs="Arial"/>
                <w:b/>
                <w:bCs/>
                <w:sz w:val="20"/>
                <w:szCs w:val="20"/>
              </w:rPr>
              <w:t>04.09.2020</w:t>
            </w:r>
          </w:p>
        </w:tc>
        <w:tc>
          <w:tcPr>
            <w:tcW w:w="3070" w:type="dxa"/>
            <w:vAlign w:val="center"/>
          </w:tcPr>
          <w:p w14:paraId="7FB5A443" w14:textId="12BFD424" w:rsidR="00997F82" w:rsidRPr="005A0AC7" w:rsidRDefault="00D47195" w:rsidP="00016DEA">
            <w:pPr>
              <w:spacing w:before="60" w:after="60" w:line="240" w:lineRule="auto"/>
              <w:jc w:val="center"/>
              <w:outlineLvl w:val="0"/>
              <w:rPr>
                <w:rFonts w:ascii="Arial" w:hAnsi="Arial" w:cs="Arial"/>
                <w:b/>
                <w:bCs/>
                <w:sz w:val="20"/>
                <w:szCs w:val="20"/>
              </w:rPr>
            </w:pPr>
            <w:r w:rsidRPr="005A0AC7">
              <w:rPr>
                <w:rFonts w:ascii="Arial" w:hAnsi="Arial" w:cs="Arial"/>
                <w:b/>
                <w:bCs/>
                <w:sz w:val="20"/>
                <w:szCs w:val="20"/>
              </w:rPr>
              <w:t>05.10</w:t>
            </w:r>
            <w:r w:rsidR="00997F82" w:rsidRPr="005A0AC7">
              <w:rPr>
                <w:rFonts w:ascii="Arial" w:hAnsi="Arial" w:cs="Arial"/>
                <w:b/>
                <w:bCs/>
                <w:sz w:val="20"/>
                <w:szCs w:val="20"/>
              </w:rPr>
              <w:t>.</w:t>
            </w:r>
            <w:r w:rsidRPr="005A0AC7">
              <w:rPr>
                <w:rFonts w:ascii="Arial" w:hAnsi="Arial" w:cs="Arial"/>
                <w:b/>
                <w:bCs/>
                <w:sz w:val="20"/>
                <w:szCs w:val="20"/>
              </w:rPr>
              <w:t>2020</w:t>
            </w:r>
          </w:p>
        </w:tc>
        <w:tc>
          <w:tcPr>
            <w:tcW w:w="3494" w:type="dxa"/>
            <w:shd w:val="clear" w:color="auto" w:fill="FFFFFF" w:themeFill="background1"/>
          </w:tcPr>
          <w:p w14:paraId="766B9373" w14:textId="1E0A8040" w:rsidR="00997F82" w:rsidRDefault="00997F82" w:rsidP="00016DEA">
            <w:pPr>
              <w:spacing w:before="60" w:after="60" w:line="240" w:lineRule="auto"/>
              <w:jc w:val="center"/>
              <w:outlineLvl w:val="0"/>
              <w:rPr>
                <w:rFonts w:ascii="Arial" w:hAnsi="Arial" w:cs="Arial"/>
                <w:sz w:val="20"/>
                <w:szCs w:val="20"/>
              </w:rPr>
            </w:pPr>
            <w:r w:rsidRPr="00D573AF">
              <w:rPr>
                <w:rFonts w:ascii="Arial" w:hAnsi="Arial" w:cs="Arial"/>
                <w:sz w:val="20"/>
                <w:szCs w:val="20"/>
              </w:rPr>
              <w:t xml:space="preserve">Ďalšie hodnotiace kolá budú uzatvárané </w:t>
            </w:r>
            <w:r w:rsidRPr="005A0AC7">
              <w:rPr>
                <w:rFonts w:ascii="Arial" w:hAnsi="Arial" w:cs="Arial"/>
                <w:b/>
                <w:bCs/>
                <w:sz w:val="20"/>
                <w:szCs w:val="20"/>
              </w:rPr>
              <w:t xml:space="preserve">v intervale </w:t>
            </w:r>
            <w:r w:rsidR="00EC633C">
              <w:rPr>
                <w:rFonts w:ascii="Arial" w:hAnsi="Arial" w:cs="Arial"/>
                <w:b/>
                <w:bCs/>
                <w:sz w:val="20"/>
                <w:szCs w:val="20"/>
              </w:rPr>
              <w:t>1</w:t>
            </w:r>
            <w:r w:rsidR="00EC633C" w:rsidRPr="005A0AC7">
              <w:rPr>
                <w:rFonts w:ascii="Arial" w:hAnsi="Arial" w:cs="Arial"/>
                <w:b/>
                <w:bCs/>
                <w:sz w:val="20"/>
                <w:szCs w:val="20"/>
              </w:rPr>
              <w:t xml:space="preserve"> </w:t>
            </w:r>
            <w:r w:rsidRPr="005A0AC7">
              <w:rPr>
                <w:rFonts w:ascii="Arial" w:hAnsi="Arial" w:cs="Arial"/>
                <w:b/>
                <w:bCs/>
                <w:sz w:val="20"/>
                <w:szCs w:val="20"/>
              </w:rPr>
              <w:t>mesiac</w:t>
            </w:r>
            <w:r w:rsidR="006D3197">
              <w:rPr>
                <w:rFonts w:ascii="Arial" w:hAnsi="Arial" w:cs="Arial"/>
                <w:b/>
                <w:bCs/>
                <w:sz w:val="20"/>
                <w:szCs w:val="20"/>
              </w:rPr>
              <w:t>a</w:t>
            </w:r>
            <w:r w:rsidRPr="00D573AF">
              <w:rPr>
                <w:rFonts w:ascii="Arial" w:hAnsi="Arial" w:cs="Arial"/>
                <w:sz w:val="20"/>
                <w:szCs w:val="20"/>
              </w:rPr>
              <w:t xml:space="preserve"> od predchádzajúceho hodnotiaceho kola </w:t>
            </w:r>
            <w:r w:rsidRPr="005A0AC7">
              <w:rPr>
                <w:rFonts w:ascii="Arial" w:hAnsi="Arial" w:cs="Arial"/>
                <w:b/>
                <w:bCs/>
                <w:sz w:val="20"/>
                <w:szCs w:val="20"/>
              </w:rPr>
              <w:t>a to vždy k </w:t>
            </w:r>
            <w:r w:rsidR="005168F9" w:rsidRPr="005A0AC7">
              <w:rPr>
                <w:rFonts w:ascii="Arial" w:hAnsi="Arial" w:cs="Arial"/>
                <w:b/>
                <w:bCs/>
                <w:sz w:val="20"/>
                <w:szCs w:val="20"/>
              </w:rPr>
              <w:t>5</w:t>
            </w:r>
            <w:r w:rsidRPr="005A0AC7">
              <w:rPr>
                <w:rFonts w:ascii="Arial" w:hAnsi="Arial" w:cs="Arial"/>
                <w:b/>
                <w:bCs/>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32" w:name="_Hlk698359"/>
      <w:bookmarkEnd w:id="31"/>
      <w:r w:rsidRPr="009134F1">
        <w:rPr>
          <w:b/>
          <w:color w:val="auto"/>
          <w:sz w:val="22"/>
          <w:szCs w:val="22"/>
          <w:lang w:eastAsia="cs-CZ"/>
        </w:rPr>
        <w:lastRenderedPageBreak/>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32"/>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040532A9"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ins w:id="33" w:author="NTB2-20180123" w:date="2023-01-02T09:18:00Z">
        <w:r w:rsidR="003E4DFF">
          <w:rPr>
            <w:rFonts w:ascii="Arial" w:hAnsi="Arial" w:cs="Arial"/>
            <w:sz w:val="22"/>
          </w:rPr>
          <w:t xml:space="preserve">a </w:t>
        </w:r>
      </w:ins>
      <w:ins w:id="34" w:author="NTB2-20180123" w:date="2023-01-02T09:16:00Z">
        <w:r w:rsidR="003E4DFF">
          <w:rPr>
            <w:rFonts w:ascii="Arial" w:hAnsi="Arial" w:cs="Arial"/>
            <w:sz w:val="22"/>
          </w:rPr>
          <w:t>spôsobu overenia zo strany MAS</w:t>
        </w:r>
      </w:ins>
      <w:del w:id="35" w:author="NTB2-20180123" w:date="2023-01-02T09:16:00Z">
        <w:r w:rsidDel="003E4DFF">
          <w:rPr>
            <w:rFonts w:ascii="Arial" w:hAnsi="Arial" w:cs="Arial"/>
            <w:sz w:val="22"/>
          </w:rPr>
          <w:delText>o príspevok</w:delText>
        </w:r>
      </w:del>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2BC44C91"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4D223203" w14:textId="77777777" w:rsidR="00997F82" w:rsidRPr="00E835D7" w:rsidRDefault="00997F82" w:rsidP="00896818">
            <w:pPr>
              <w:pStyle w:val="Odsekzoznamu"/>
              <w:widowControl w:val="0"/>
              <w:numPr>
                <w:ilvl w:val="0"/>
                <w:numId w:val="11"/>
              </w:numPr>
              <w:spacing w:before="60" w:after="60" w:line="240" w:lineRule="auto"/>
              <w:ind w:left="933"/>
              <w:jc w:val="both"/>
              <w:rPr>
                <w:rFonts w:ascii="Arial" w:hAnsi="Arial" w:cs="Arial"/>
                <w:bCs/>
                <w:sz w:val="20"/>
                <w:szCs w:val="20"/>
              </w:rPr>
            </w:pPr>
            <w:r w:rsidRPr="00E835D7">
              <w:rPr>
                <w:rFonts w:ascii="Arial" w:hAnsi="Arial" w:cs="Arial"/>
                <w:bCs/>
                <w:sz w:val="20"/>
                <w:szCs w:val="20"/>
              </w:rPr>
              <w:t>osoby zapísané v obchodnom registri,</w:t>
            </w:r>
          </w:p>
          <w:p w14:paraId="33E57A14" w14:textId="49FA2547" w:rsidR="00997F82" w:rsidRDefault="00997F82">
            <w:pPr>
              <w:pStyle w:val="Odsekzoznamu"/>
              <w:widowControl w:val="0"/>
              <w:numPr>
                <w:ilvl w:val="0"/>
                <w:numId w:val="11"/>
              </w:numPr>
              <w:spacing w:before="60" w:after="60" w:line="240" w:lineRule="auto"/>
              <w:ind w:left="933"/>
              <w:jc w:val="both"/>
              <w:rPr>
                <w:rFonts w:ascii="Arial" w:hAnsi="Arial" w:cs="Arial"/>
                <w:bCs/>
                <w:sz w:val="20"/>
                <w:szCs w:val="20"/>
              </w:rPr>
            </w:pPr>
            <w:r w:rsidRPr="00E835D7">
              <w:rPr>
                <w:rFonts w:ascii="Arial" w:hAnsi="Arial" w:cs="Arial"/>
                <w:bCs/>
                <w:sz w:val="20"/>
                <w:szCs w:val="20"/>
              </w:rPr>
              <w:t>osoby, ktoré</w:t>
            </w:r>
            <w:r w:rsidR="00D83861" w:rsidRPr="00E835D7">
              <w:rPr>
                <w:rFonts w:ascii="Arial" w:hAnsi="Arial" w:cs="Arial"/>
                <w:bCs/>
                <w:sz w:val="20"/>
                <w:szCs w:val="20"/>
              </w:rPr>
              <w:t xml:space="preserve"> nie sú zapísané v obchodnom registri a</w:t>
            </w:r>
            <w:r w:rsidRPr="00E835D7">
              <w:rPr>
                <w:rFonts w:ascii="Arial" w:hAnsi="Arial" w:cs="Arial"/>
                <w:bCs/>
                <w:sz w:val="20"/>
                <w:szCs w:val="20"/>
              </w:rPr>
              <w:t xml:space="preserve"> podnikajú na základe živnostenského oprávnenia.</w:t>
            </w:r>
          </w:p>
          <w:p w14:paraId="345D8804" w14:textId="2BF49A97" w:rsidR="00EB65C0" w:rsidRDefault="00EB65C0" w:rsidP="003E4DFF">
            <w:pPr>
              <w:pStyle w:val="Odsekzoznamu"/>
              <w:widowControl w:val="0"/>
              <w:spacing w:before="240" w:after="120" w:line="240" w:lineRule="auto"/>
              <w:ind w:left="85" w:right="85"/>
              <w:contextualSpacing w:val="0"/>
              <w:jc w:val="both"/>
              <w:rPr>
                <w:ins w:id="36" w:author="NTB2-20180123" w:date="2023-01-02T09:19:00Z"/>
                <w:rFonts w:ascii="Arial" w:hAnsi="Arial" w:cs="Arial"/>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ins w:id="37" w:author="NTB2-20180123" w:date="2023-01-02T09:19:00Z">
              <w:r w:rsidR="003E4DFF">
                <w:rPr>
                  <w:rFonts w:ascii="Arial" w:hAnsi="Arial" w:cs="Arial"/>
                  <w:b/>
                  <w:bCs/>
                  <w:sz w:val="20"/>
                  <w:szCs w:val="20"/>
                </w:rPr>
                <w:t xml:space="preserve"> </w:t>
              </w:r>
              <w:r w:rsidR="003E4DFF">
                <w:rPr>
                  <w:rFonts w:ascii="Arial" w:hAnsi="Arial" w:cs="Arial"/>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ins>
          </w:p>
          <w:p w14:paraId="61DB4C53" w14:textId="77777777" w:rsidR="003E4DFF" w:rsidRPr="003E4DFF" w:rsidRDefault="003E4DFF" w:rsidP="003E4DFF">
            <w:pPr>
              <w:pStyle w:val="Odsekzoznamu"/>
              <w:widowControl w:val="0"/>
              <w:spacing w:before="240" w:after="120" w:line="240" w:lineRule="auto"/>
              <w:ind w:left="85" w:right="85"/>
              <w:contextualSpacing w:val="0"/>
              <w:jc w:val="both"/>
              <w:rPr>
                <w:rFonts w:ascii="Arial" w:hAnsi="Arial" w:cs="Arial"/>
                <w:bCs/>
                <w:sz w:val="20"/>
                <w:szCs w:val="20"/>
              </w:rPr>
            </w:pPr>
          </w:p>
          <w:p w14:paraId="058914B4" w14:textId="40434077"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del w:id="38" w:author="NTB2-20180123" w:date="2023-01-02T09:19:00Z">
              <w:r w:rsidRPr="008015D4" w:rsidDel="003E4DFF">
                <w:rPr>
                  <w:rFonts w:ascii="Arial" w:hAnsi="Arial" w:cs="Arial"/>
                  <w:b/>
                  <w:bCs/>
                  <w:sz w:val="20"/>
                  <w:szCs w:val="20"/>
                </w:rPr>
                <w:delText>Zároveň o</w:delText>
              </w:r>
            </w:del>
            <w:ins w:id="39" w:author="NTB2-20180123" w:date="2023-01-02T09:20:00Z">
              <w:r w:rsidR="003E4DFF">
                <w:rPr>
                  <w:rFonts w:ascii="Arial" w:hAnsi="Arial" w:cs="Arial"/>
                  <w:b/>
                  <w:bCs/>
                  <w:sz w:val="20"/>
                  <w:szCs w:val="20"/>
                </w:rPr>
                <w:t>O</w:t>
              </w:r>
            </w:ins>
            <w:r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398C2E0D"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del w:id="40" w:author="NTB2-20180123" w:date="2023-01-02T09:20:00Z">
              <w:r w:rsidRPr="00A05B6B" w:rsidDel="003E4DFF">
                <w:rPr>
                  <w:rFonts w:ascii="Arial" w:hAnsi="Arial" w:cs="Arial"/>
                  <w:bCs/>
                  <w:sz w:val="20"/>
                  <w:szCs w:val="20"/>
                </w:rPr>
                <w:delText xml:space="preserve"> </w:delText>
              </w:r>
            </w:del>
            <w:ins w:id="41" w:author="NTB2-20180123" w:date="2023-01-02T09:20:00Z">
              <w:r w:rsidR="003E4DFF">
                <w:rPr>
                  <w:rFonts w:ascii="Arial" w:hAnsi="Arial" w:cs="Arial"/>
                  <w:bCs/>
                  <w:sz w:val="20"/>
                  <w:szCs w:val="20"/>
                </w:rPr>
                <w:t> </w:t>
              </w:r>
            </w:ins>
            <w:r>
              <w:rPr>
                <w:rFonts w:ascii="Arial" w:hAnsi="Arial" w:cs="Arial"/>
                <w:bCs/>
                <w:sz w:val="20"/>
                <w:szCs w:val="20"/>
              </w:rPr>
              <w:t>ŽoPr</w:t>
            </w:r>
            <w:ins w:id="42" w:author="NTB2-20180123" w:date="2023-01-02T09:20:00Z">
              <w:r w:rsidR="003E4DFF">
                <w:rPr>
                  <w:rFonts w:ascii="Arial" w:hAnsi="Arial" w:cs="Arial"/>
                  <w:bCs/>
                  <w:sz w:val="20"/>
                  <w:szCs w:val="20"/>
                </w:rPr>
                <w:t xml:space="preserve"> </w:t>
              </w:r>
            </w:ins>
            <w:ins w:id="43" w:author="NTB2-20180123" w:date="2023-01-02T09:21:00Z">
              <w:r w:rsidR="003E4DFF">
                <w:rPr>
                  <w:rFonts w:ascii="Arial" w:hAnsi="Arial" w:cs="Arial"/>
                  <w:bCs/>
                  <w:sz w:val="20"/>
                  <w:szCs w:val="20"/>
                </w:rPr>
                <w:t>a kópiu</w:t>
              </w:r>
              <w:r w:rsidR="003E4DFF">
                <w:t xml:space="preserve"> </w:t>
              </w:r>
              <w:r w:rsidR="003E4DFF">
                <w:rPr>
                  <w:rFonts w:ascii="Arial" w:hAnsi="Arial" w:cs="Arial"/>
                  <w:bCs/>
                  <w:sz w:val="20"/>
                  <w:szCs w:val="20"/>
                </w:rPr>
                <w:t>zrušenia</w:t>
              </w:r>
              <w:r w:rsidR="003E4DFF" w:rsidRPr="005D3870">
                <w:rPr>
                  <w:rFonts w:ascii="Arial" w:hAnsi="Arial" w:cs="Arial"/>
                  <w:bCs/>
                  <w:sz w:val="20"/>
                  <w:szCs w:val="20"/>
                </w:rPr>
                <w:t xml:space="preserve"> osvedčenia o zápise do evidencie</w:t>
              </w:r>
              <w:r w:rsidR="003E4DFF">
                <w:rPr>
                  <w:rFonts w:ascii="Arial" w:hAnsi="Arial" w:cs="Arial"/>
                  <w:bCs/>
                  <w:sz w:val="20"/>
                  <w:szCs w:val="20"/>
                </w:rPr>
                <w:t xml:space="preserve"> SHR, vydaného miestne príslušným miestnym (mestským, resp. obecným) úradom, v prípade, že žiadateľ nie je zapísaný v obchodnom registri a ku dňu predloženia ŽoPr nebolo ukončenie činnosti SHR zaznamenané v registri organizácií)</w:t>
              </w:r>
            </w:ins>
            <w:r w:rsidRPr="00A05B6B">
              <w:rPr>
                <w:rFonts w:ascii="Arial" w:hAnsi="Arial" w:cs="Arial"/>
                <w:bCs/>
                <w:sz w:val="20"/>
                <w:szCs w:val="20"/>
              </w:rPr>
              <w:t>.</w:t>
            </w:r>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lastRenderedPageBreak/>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9"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7E4B616C"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del w:id="44" w:author="NTB2-20180123" w:date="2023-01-02T09:23:00Z">
              <w:r w:rsidR="00DF122D" w:rsidDel="00C61F51">
                <w:rPr>
                  <w:rFonts w:ascii="Arial" w:hAnsi="Arial" w:cs="Arial"/>
                  <w:bCs/>
                  <w:sz w:val="20"/>
                  <w:szCs w:val="20"/>
                </w:rPr>
                <w:delText> </w:delText>
              </w:r>
            </w:del>
            <w:ins w:id="45" w:author="NTB2-20180123" w:date="2023-01-02T09:23:00Z">
              <w:r w:rsidR="00C61F51">
                <w:rPr>
                  <w:rFonts w:ascii="Arial" w:hAnsi="Arial" w:cs="Arial"/>
                  <w:bCs/>
                  <w:sz w:val="20"/>
                  <w:szCs w:val="20"/>
                </w:rPr>
                <w:t> </w:t>
              </w:r>
            </w:ins>
            <w:r>
              <w:rPr>
                <w:rFonts w:ascii="Arial" w:hAnsi="Arial" w:cs="Arial"/>
                <w:bCs/>
                <w:sz w:val="20"/>
                <w:szCs w:val="20"/>
              </w:rPr>
              <w:t>ŽoPr</w:t>
            </w:r>
            <w:ins w:id="46" w:author="NTB2-20180123" w:date="2023-01-02T09:23:00Z">
              <w:r w:rsidR="00C61F51">
                <w:rPr>
                  <w:rFonts w:ascii="Arial" w:hAnsi="Arial" w:cs="Arial"/>
                  <w:bCs/>
                  <w:sz w:val="20"/>
                  <w:szCs w:val="20"/>
                </w:rPr>
                <w:t xml:space="preserve"> a </w:t>
              </w:r>
              <w:r w:rsidR="00C61F51" w:rsidRPr="00A20462">
                <w:rPr>
                  <w:rFonts w:ascii="Arial" w:hAnsi="Arial" w:cs="Arial"/>
                  <w:bCs/>
                  <w:sz w:val="20"/>
                  <w:szCs w:val="20"/>
                </w:rPr>
                <w:t>verejne dostupných informácií</w:t>
              </w:r>
              <w:r w:rsidR="00C61F51">
                <w:rPr>
                  <w:rFonts w:ascii="Arial" w:hAnsi="Arial" w:cs="Arial"/>
                  <w:bCs/>
                  <w:sz w:val="20"/>
                  <w:szCs w:val="20"/>
                </w:rPr>
                <w:t xml:space="preserve"> (</w:t>
              </w:r>
              <w:r w:rsidR="00C61F51">
                <w:rPr>
                  <w:rFonts w:ascii="Arial" w:hAnsi="Arial" w:cs="Arial"/>
                  <w:bCs/>
                  <w:sz w:val="20"/>
                  <w:szCs w:val="20"/>
                </w:rPr>
                <w:fldChar w:fldCharType="begin"/>
              </w:r>
              <w:r w:rsidR="00C61F51">
                <w:rPr>
                  <w:rFonts w:ascii="Arial" w:hAnsi="Arial" w:cs="Arial"/>
                  <w:bCs/>
                  <w:sz w:val="20"/>
                  <w:szCs w:val="20"/>
                </w:rPr>
                <w:instrText xml:space="preserve"> HYPERLINK "https://slovak.statistics.sk/wps/portal/ext/Databases/register_organizacii/" </w:instrText>
              </w:r>
              <w:r w:rsidR="00C61F51">
                <w:rPr>
                  <w:rFonts w:ascii="Arial" w:hAnsi="Arial" w:cs="Arial"/>
                  <w:bCs/>
                  <w:sz w:val="20"/>
                  <w:szCs w:val="20"/>
                </w:rPr>
              </w:r>
              <w:r w:rsidR="00C61F51">
                <w:rPr>
                  <w:rFonts w:ascii="Arial" w:hAnsi="Arial" w:cs="Arial"/>
                  <w:bCs/>
                  <w:sz w:val="20"/>
                  <w:szCs w:val="20"/>
                </w:rPr>
                <w:fldChar w:fldCharType="separate"/>
              </w:r>
              <w:r w:rsidR="00C61F51" w:rsidRPr="005D3870">
                <w:rPr>
                  <w:rStyle w:val="Hypertextovprepojenie"/>
                  <w:rFonts w:cs="Arial"/>
                  <w:bCs/>
                  <w:sz w:val="20"/>
                  <w:szCs w:val="20"/>
                </w:rPr>
                <w:t>register organizácií</w:t>
              </w:r>
              <w:r w:rsidR="00C61F51">
                <w:rPr>
                  <w:rFonts w:ascii="Arial" w:hAnsi="Arial" w:cs="Arial"/>
                  <w:bCs/>
                  <w:sz w:val="20"/>
                  <w:szCs w:val="20"/>
                </w:rPr>
                <w:fldChar w:fldCharType="end"/>
              </w:r>
              <w:r w:rsidR="00C61F51">
                <w:rPr>
                  <w:rFonts w:ascii="Arial" w:hAnsi="Arial" w:cs="Arial"/>
                  <w:bCs/>
                  <w:sz w:val="20"/>
                  <w:szCs w:val="20"/>
                </w:rPr>
                <w:t xml:space="preserve"> a </w:t>
              </w:r>
              <w:r w:rsidR="00C61F51">
                <w:rPr>
                  <w:rFonts w:ascii="Arial" w:hAnsi="Arial" w:cs="Arial"/>
                  <w:bCs/>
                  <w:sz w:val="20"/>
                  <w:szCs w:val="20"/>
                </w:rPr>
                <w:fldChar w:fldCharType="begin"/>
              </w:r>
              <w:r w:rsidR="00C61F51">
                <w:rPr>
                  <w:rFonts w:ascii="Arial" w:hAnsi="Arial" w:cs="Arial"/>
                  <w:bCs/>
                  <w:sz w:val="20"/>
                  <w:szCs w:val="20"/>
                </w:rPr>
                <w:instrText xml:space="preserve"> HYPERLINK "https://orsr.sk/" </w:instrText>
              </w:r>
              <w:r w:rsidR="00C61F51">
                <w:rPr>
                  <w:rFonts w:ascii="Arial" w:hAnsi="Arial" w:cs="Arial"/>
                  <w:bCs/>
                  <w:sz w:val="20"/>
                  <w:szCs w:val="20"/>
                </w:rPr>
              </w:r>
              <w:r w:rsidR="00C61F51">
                <w:rPr>
                  <w:rFonts w:ascii="Arial" w:hAnsi="Arial" w:cs="Arial"/>
                  <w:bCs/>
                  <w:sz w:val="20"/>
                  <w:szCs w:val="20"/>
                </w:rPr>
                <w:fldChar w:fldCharType="separate"/>
              </w:r>
              <w:r w:rsidR="00C61F51" w:rsidRPr="005D3870">
                <w:rPr>
                  <w:rStyle w:val="Hypertextovprepojenie"/>
                  <w:rFonts w:cs="Arial"/>
                  <w:bCs/>
                  <w:sz w:val="20"/>
                  <w:szCs w:val="20"/>
                </w:rPr>
                <w:t>obchodný register</w:t>
              </w:r>
              <w:r w:rsidR="00C61F51">
                <w:rPr>
                  <w:rFonts w:ascii="Arial" w:hAnsi="Arial" w:cs="Arial"/>
                  <w:bCs/>
                  <w:sz w:val="20"/>
                  <w:szCs w:val="20"/>
                </w:rPr>
                <w:fldChar w:fldCharType="end"/>
              </w:r>
              <w:r w:rsidR="00C61F51">
                <w:rPr>
                  <w:rFonts w:ascii="Arial" w:hAnsi="Arial" w:cs="Arial"/>
                  <w:bCs/>
                  <w:sz w:val="20"/>
                  <w:szCs w:val="20"/>
                </w:rPr>
                <w:t>)</w:t>
              </w:r>
            </w:ins>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5FD5CBD6" w:rsidR="00997F82" w:rsidRPr="00D01EF0" w:rsidRDefault="00997F82" w:rsidP="00887499">
            <w:pPr>
              <w:pStyle w:val="Odsekzoznamu"/>
              <w:tabs>
                <w:tab w:val="left" w:pos="5790"/>
              </w:tabs>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5E075311" w:rsidR="00997F82" w:rsidRPr="00C91098" w:rsidRDefault="00997F82" w:rsidP="00CA18C8">
            <w:pPr>
              <w:spacing w:before="120" w:after="120" w:line="240" w:lineRule="auto"/>
              <w:ind w:left="85" w:right="85"/>
              <w:jc w:val="both"/>
              <w:rPr>
                <w:rFonts w:ascii="Arial" w:hAnsi="Arial" w:cs="Arial"/>
                <w:bCs/>
              </w:rPr>
            </w:pPr>
            <w:r w:rsidRPr="0094069A">
              <w:rPr>
                <w:rFonts w:ascii="Arial" w:hAnsi="Arial" w:cs="Arial"/>
                <w:bCs/>
                <w:sz w:val="20"/>
                <w:szCs w:val="20"/>
              </w:rPr>
              <w:t>MAS overí podmienku na základe čestného vyhlásenia, ktoré tvorí súčasť formulára ŽoPr</w:t>
            </w:r>
            <w:r w:rsidR="00F62CD0">
              <w:rPr>
                <w:rFonts w:ascii="Arial" w:hAnsi="Arial" w:cs="Arial"/>
                <w:bCs/>
                <w:sz w:val="20"/>
                <w:szCs w:val="20"/>
              </w:rPr>
              <w:t xml:space="preserve">. </w:t>
            </w:r>
            <w:r w:rsidRPr="0094069A">
              <w:rPr>
                <w:rFonts w:ascii="Arial" w:hAnsi="Arial" w:cs="Arial"/>
                <w:bCs/>
                <w:sz w:val="20"/>
                <w:szCs w:val="20"/>
              </w:rPr>
              <w:t xml:space="preserve"> </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28C755E4" w:rsidR="00997F82" w:rsidRPr="005B3A2C" w:rsidRDefault="00997F82" w:rsidP="00816CD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bookmarkStart w:id="47" w:name="_Hlk34379319"/>
            <w:r w:rsidRPr="005B3A2C">
              <w:rPr>
                <w:rFonts w:ascii="Arial" w:hAnsi="Arial" w:cs="Arial"/>
                <w:b/>
                <w:sz w:val="20"/>
                <w:szCs w:val="20"/>
              </w:rPr>
              <w:t>Podmienka</w:t>
            </w:r>
            <w:r w:rsidRPr="00D573AF">
              <w:rPr>
                <w:rFonts w:ascii="Arial" w:hAnsi="Arial" w:cs="Arial"/>
                <w:b/>
                <w:sz w:val="20"/>
                <w:szCs w:val="20"/>
              </w:rPr>
              <w:t xml:space="preserve">, že </w:t>
            </w:r>
            <w:r w:rsidR="00195C15" w:rsidRPr="00D573AF">
              <w:rPr>
                <w:rFonts w:ascii="Arial" w:hAnsi="Arial" w:cs="Arial"/>
                <w:b/>
                <w:sz w:val="20"/>
                <w:szCs w:val="20"/>
              </w:rPr>
              <w:t xml:space="preserve">žiadateľ, </w:t>
            </w:r>
            <w:r w:rsidR="00301E22" w:rsidRPr="00D573AF">
              <w:rPr>
                <w:rFonts w:ascii="Arial" w:hAnsi="Arial" w:cs="Arial"/>
                <w:b/>
                <w:sz w:val="20"/>
                <w:szCs w:val="20"/>
              </w:rPr>
              <w:t>resp.</w:t>
            </w:r>
            <w:r w:rsidRPr="00D573AF">
              <w:rPr>
                <w:rFonts w:ascii="Arial" w:hAnsi="Arial" w:cs="Arial"/>
                <w:b/>
                <w:sz w:val="20"/>
                <w:szCs w:val="20"/>
              </w:rPr>
              <w:t xml:space="preserve"> žiadny člen štatutárneho orgánu</w:t>
            </w:r>
            <w:r w:rsidR="00301E22" w:rsidRPr="00D573AF">
              <w:rPr>
                <w:rFonts w:ascii="Arial" w:hAnsi="Arial" w:cs="Arial"/>
                <w:b/>
                <w:sz w:val="20"/>
                <w:szCs w:val="20"/>
              </w:rPr>
              <w:t xml:space="preserve"> žiadateľa</w:t>
            </w:r>
            <w:r w:rsidRPr="00D573AF">
              <w:rPr>
                <w:rFonts w:ascii="Arial" w:hAnsi="Arial" w:cs="Arial"/>
                <w:b/>
                <w:sz w:val="20"/>
                <w:szCs w:val="20"/>
              </w:rPr>
              <w:t>, ani prokurista/i, ani osoba splnomocnená zastupovať žiadateľa v procese schvaľovania žiadosti o</w:t>
            </w:r>
            <w:r w:rsidR="00556E68" w:rsidRPr="00D573AF">
              <w:rPr>
                <w:rFonts w:ascii="Arial" w:hAnsi="Arial" w:cs="Arial"/>
                <w:b/>
                <w:sz w:val="20"/>
                <w:szCs w:val="20"/>
              </w:rPr>
              <w:t> </w:t>
            </w:r>
            <w:r w:rsidRPr="00D573AF">
              <w:rPr>
                <w:rFonts w:ascii="Arial" w:hAnsi="Arial" w:cs="Arial"/>
                <w:b/>
                <w:sz w:val="20"/>
                <w:szCs w:val="20"/>
              </w:rPr>
              <w:t>príspevok neboli právoplatne odsúdení za niektorý</w:t>
            </w:r>
            <w:r w:rsidRPr="005B3A2C">
              <w:rPr>
                <w:rFonts w:ascii="Arial" w:hAnsi="Arial" w:cs="Arial"/>
                <w:b/>
                <w:sz w:val="20"/>
                <w:szCs w:val="20"/>
              </w:rPr>
              <w:t xml:space="preserve"> z vybraných trestných činov </w:t>
            </w:r>
            <w:bookmarkEnd w:id="47"/>
          </w:p>
        </w:tc>
      </w:tr>
      <w:tr w:rsidR="00997F82" w:rsidRPr="006A79F0" w14:paraId="5E565694" w14:textId="77777777" w:rsidTr="00687273">
        <w:tc>
          <w:tcPr>
            <w:tcW w:w="9776" w:type="dxa"/>
            <w:shd w:val="clear" w:color="auto" w:fill="auto"/>
          </w:tcPr>
          <w:p w14:paraId="17517430" w14:textId="35D6C031" w:rsidR="00997F82" w:rsidRPr="00D573AF"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2AE31BB9" w14:textId="0236E3F3" w:rsidR="00997F82" w:rsidRPr="00D573AF"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Žiadateľ </w:t>
            </w:r>
            <w:r w:rsidR="00301E22" w:rsidRPr="00D573AF">
              <w:rPr>
                <w:rFonts w:ascii="Arial" w:hAnsi="Arial" w:cs="Arial"/>
                <w:bCs/>
                <w:sz w:val="20"/>
                <w:szCs w:val="20"/>
              </w:rPr>
              <w:t xml:space="preserve">(fyzická osoba), resp. </w:t>
            </w:r>
            <w:r w:rsidRPr="00D573AF">
              <w:rPr>
                <w:rFonts w:ascii="Arial" w:hAnsi="Arial" w:cs="Arial"/>
                <w:bCs/>
                <w:sz w:val="20"/>
                <w:szCs w:val="20"/>
              </w:rPr>
              <w:t>žiadny člen štatutárneho orgánu</w:t>
            </w:r>
            <w:r w:rsidR="00301E22" w:rsidRPr="00D573AF">
              <w:rPr>
                <w:rFonts w:ascii="Arial" w:hAnsi="Arial" w:cs="Arial"/>
                <w:bCs/>
                <w:sz w:val="20"/>
                <w:szCs w:val="20"/>
              </w:rPr>
              <w:t xml:space="preserve"> žiadateľa</w:t>
            </w:r>
            <w:r w:rsidRPr="00D573AF">
              <w:rPr>
                <w:rFonts w:ascii="Arial" w:hAnsi="Arial" w:cs="Arial"/>
                <w:bCs/>
                <w:sz w:val="20"/>
                <w:szCs w:val="20"/>
              </w:rPr>
              <w:t>, ani prokurista/i, ani osoba splnomocnená zastupovať žiadateľa v konaní o ŽoPr nemôžu byť právoplatne odsúdení za:</w:t>
            </w:r>
          </w:p>
          <w:p w14:paraId="65AB4A38" w14:textId="77777777" w:rsidR="00997F82" w:rsidRPr="00D573AF"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D573AF">
              <w:rPr>
                <w:rFonts w:ascii="Arial" w:hAnsi="Arial" w:cs="Arial"/>
                <w:bCs/>
                <w:sz w:val="20"/>
                <w:szCs w:val="20"/>
              </w:rPr>
              <w:t>trestný čin poškodzovania finančných záujmov ES (§261-§263 Trestného zákona),</w:t>
            </w:r>
          </w:p>
          <w:p w14:paraId="774B2127"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niektorý z trestných činov korupcie (§328 - § 336 Trestného zákona),</w:t>
            </w:r>
          </w:p>
          <w:p w14:paraId="1843DB11"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trestný čin legalizácie príjmu z trestnej činnosti (§ 233 - § 234 Trestného zákona),</w:t>
            </w:r>
          </w:p>
          <w:p w14:paraId="7E37E56D" w14:textId="77777777" w:rsidR="00997F82" w:rsidRPr="00D573AF"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D573AF">
              <w:rPr>
                <w:rFonts w:ascii="Arial" w:hAnsi="Arial" w:cs="Arial"/>
                <w:bCs/>
                <w:sz w:val="20"/>
                <w:szCs w:val="20"/>
              </w:rPr>
              <w:t>trestný čin založenia, zosnovania a podporovania zločineckej skupiny (§296 Trestného zákona),</w:t>
            </w:r>
          </w:p>
          <w:p w14:paraId="41698706" w14:textId="77777777" w:rsidR="00997F82" w:rsidRPr="00D573AF"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D573AF">
              <w:rPr>
                <w:rFonts w:ascii="Arial" w:hAnsi="Arial" w:cs="Arial"/>
                <w:bCs/>
                <w:sz w:val="20"/>
                <w:szCs w:val="20"/>
              </w:rPr>
              <w:t>machinácie pri verejnom obstarávaní a verejnej dražbe (§ 266 až § 268 Trestného zákona).</w:t>
            </w:r>
          </w:p>
          <w:p w14:paraId="086DD7E9" w14:textId="4673F523" w:rsidR="00997F82" w:rsidRPr="00D573AF"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900BA3E" w14:textId="77777777" w:rsidR="00997F82" w:rsidRPr="00D573AF" w:rsidRDefault="00997F82" w:rsidP="00CA18C8">
            <w:pPr>
              <w:pStyle w:val="Odsekzoznamu"/>
              <w:widowControl w:val="0"/>
              <w:spacing w:before="60" w:after="60" w:line="240" w:lineRule="auto"/>
              <w:ind w:left="85" w:right="85"/>
              <w:jc w:val="both"/>
              <w:rPr>
                <w:rFonts w:ascii="Arial" w:hAnsi="Arial" w:cs="Arial"/>
                <w:bCs/>
                <w:sz w:val="20"/>
                <w:szCs w:val="20"/>
              </w:rPr>
            </w:pPr>
            <w:r w:rsidRPr="00D573AF">
              <w:rPr>
                <w:rFonts w:ascii="Arial" w:hAnsi="Arial" w:cs="Arial"/>
                <w:bCs/>
                <w:sz w:val="20"/>
                <w:szCs w:val="20"/>
              </w:rPr>
              <w:t>Informácie uvedené žiadateľom vo formulári žiadosti o príspevok</w:t>
            </w:r>
          </w:p>
          <w:p w14:paraId="62B9932D" w14:textId="5418F3D7" w:rsidR="005D166E" w:rsidRPr="00D573AF" w:rsidRDefault="00997F82" w:rsidP="00301E22">
            <w:pPr>
              <w:pStyle w:val="Odsekzoznamu"/>
              <w:widowControl w:val="0"/>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Osobitná príloha ŽoPr</w:t>
            </w:r>
            <w:r w:rsidR="00301E22" w:rsidRPr="00D573AF">
              <w:rPr>
                <w:rFonts w:ascii="Arial" w:hAnsi="Arial" w:cs="Arial"/>
                <w:bCs/>
                <w:sz w:val="20"/>
                <w:szCs w:val="20"/>
              </w:rPr>
              <w:t xml:space="preserve"> </w:t>
            </w:r>
            <w:r w:rsidRPr="00D573AF">
              <w:rPr>
                <w:rFonts w:ascii="Arial" w:hAnsi="Arial" w:cs="Arial"/>
                <w:bCs/>
                <w:sz w:val="20"/>
                <w:szCs w:val="20"/>
              </w:rPr>
              <w:t>- Výpis z registra trestov fyzických osôb</w:t>
            </w:r>
            <w:r w:rsidR="00301E22" w:rsidRPr="00D573AF">
              <w:rPr>
                <w:rFonts w:ascii="Arial" w:hAnsi="Arial" w:cs="Arial"/>
                <w:bCs/>
                <w:sz w:val="20"/>
                <w:szCs w:val="20"/>
              </w:rPr>
              <w:t>,</w:t>
            </w:r>
            <w:r w:rsidR="00830665" w:rsidRPr="00D573AF">
              <w:rPr>
                <w:rFonts w:ascii="Arial" w:hAnsi="Arial" w:cs="Arial"/>
                <w:bCs/>
                <w:sz w:val="20"/>
                <w:szCs w:val="20"/>
              </w:rPr>
              <w:t xml:space="preserve"> </w:t>
            </w:r>
            <w:r w:rsidR="00C94378" w:rsidRPr="00D573AF">
              <w:rPr>
                <w:rFonts w:ascii="Arial" w:hAnsi="Arial" w:cs="Arial"/>
                <w:bCs/>
                <w:sz w:val="20"/>
                <w:szCs w:val="20"/>
              </w:rPr>
              <w:t>a to za</w:t>
            </w:r>
            <w:r w:rsidR="00301E22" w:rsidRPr="00D573AF">
              <w:rPr>
                <w:rFonts w:ascii="Arial" w:hAnsi="Arial" w:cs="Arial"/>
                <w:bCs/>
                <w:sz w:val="20"/>
                <w:szCs w:val="20"/>
              </w:rPr>
              <w:t xml:space="preserve"> žiadateľa (fyzickú osobu), resp. </w:t>
            </w:r>
            <w:r w:rsidRPr="00D573AF">
              <w:rPr>
                <w:rFonts w:ascii="Arial" w:hAnsi="Arial" w:cs="Arial"/>
                <w:bCs/>
                <w:sz w:val="20"/>
                <w:szCs w:val="20"/>
              </w:rPr>
              <w:t>všetkých členov štatutárneho orgánu žiadateľa, prokuristu/-ov a osoby splnomocnenej zastupovať žiadateľa v schvaľovacom procese ŽoPr</w:t>
            </w:r>
            <w:r w:rsidR="005D166E" w:rsidRPr="00D573AF">
              <w:rPr>
                <w:rFonts w:ascii="Arial" w:hAnsi="Arial" w:cs="Arial"/>
                <w:bCs/>
                <w:sz w:val="20"/>
                <w:szCs w:val="20"/>
              </w:rPr>
              <w:t xml:space="preserve">. </w:t>
            </w:r>
          </w:p>
          <w:p w14:paraId="0F52FDA7" w14:textId="77777777" w:rsidR="00997F82" w:rsidRPr="00D573AF"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7DD9A41D" w14:textId="0BE6CD31" w:rsidR="00997F82" w:rsidRPr="00D573AF" w:rsidRDefault="00997F82" w:rsidP="00CA18C8">
            <w:pPr>
              <w:pStyle w:val="Odsekzoznamu"/>
              <w:widowControl w:val="0"/>
              <w:spacing w:before="60" w:after="60" w:line="240" w:lineRule="auto"/>
              <w:ind w:left="85" w:right="85"/>
              <w:jc w:val="both"/>
              <w:rPr>
                <w:rFonts w:ascii="Arial" w:hAnsi="Arial" w:cs="Arial"/>
                <w:bCs/>
                <w:sz w:val="20"/>
                <w:szCs w:val="20"/>
              </w:rPr>
            </w:pPr>
            <w:r w:rsidRPr="00D573AF">
              <w:rPr>
                <w:rFonts w:ascii="Arial" w:hAnsi="Arial" w:cs="Arial"/>
                <w:bCs/>
                <w:sz w:val="20"/>
                <w:szCs w:val="20"/>
              </w:rPr>
              <w:t>MAS overí podmienku na základe predložených výpisov z registra trestov fyzických osôb</w:t>
            </w:r>
            <w:r w:rsidR="00100AF0" w:rsidRPr="00D573AF">
              <w:rPr>
                <w:rFonts w:ascii="Arial" w:hAnsi="Arial" w:cs="Arial"/>
                <w:bCs/>
                <w:sz w:val="20"/>
                <w:szCs w:val="20"/>
              </w:rPr>
              <w:t xml:space="preserve">. </w:t>
            </w:r>
          </w:p>
          <w:p w14:paraId="2179F26F" w14:textId="00478ECC" w:rsidR="00997F82" w:rsidRPr="00D573AF"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Osoby sa overia podľa údajov uvedených vo formulári ŽoPr</w:t>
            </w:r>
            <w:r w:rsidR="008822F3" w:rsidRPr="00D573AF">
              <w:rPr>
                <w:rFonts w:ascii="Arial" w:hAnsi="Arial" w:cs="Arial"/>
                <w:bCs/>
                <w:sz w:val="20"/>
                <w:szCs w:val="20"/>
              </w:rPr>
              <w:t xml:space="preserve"> a podľa verejne dostupných registrov </w:t>
            </w:r>
            <w:r w:rsidR="008822F3" w:rsidRPr="00D573AF">
              <w:rPr>
                <w:rFonts w:ascii="Arial" w:hAnsi="Arial" w:cs="Arial"/>
                <w:bCs/>
                <w:sz w:val="20"/>
                <w:szCs w:val="20"/>
              </w:rPr>
              <w:lastRenderedPageBreak/>
              <w:t xml:space="preserve">(Obchodný register a Živnostenský register). </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48" w:name="_Hlk343793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48"/>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DD50558" w14:textId="7D7692C2" w:rsidR="00997F82" w:rsidRPr="00D43DC3" w:rsidRDefault="00997F82" w:rsidP="00B426E7">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r w:rsidR="00B426E7">
              <w:rPr>
                <w:rFonts w:ascii="Arial" w:hAnsi="Arial" w:cs="Arial"/>
                <w:bCs/>
                <w:sz w:val="20"/>
                <w:szCs w:val="20"/>
              </w:rPr>
              <w:t xml:space="preserve"> </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DAF36F3" w:rsidR="00997F82" w:rsidDel="0038368D" w:rsidRDefault="00997F82" w:rsidP="00183589">
            <w:pPr>
              <w:pStyle w:val="Odsekzoznamu"/>
              <w:widowControl w:val="0"/>
              <w:spacing w:before="120" w:after="120" w:line="240" w:lineRule="auto"/>
              <w:ind w:left="85" w:right="85"/>
              <w:contextualSpacing w:val="0"/>
              <w:jc w:val="both"/>
              <w:rPr>
                <w:del w:id="49" w:author="NTB2-20180123" w:date="2023-01-02T09:28:00Z"/>
                <w:rFonts w:ascii="Arial" w:hAnsi="Arial" w:cs="Arial"/>
                <w:bCs/>
                <w:sz w:val="20"/>
                <w:szCs w:val="20"/>
              </w:rPr>
            </w:pPr>
            <w:del w:id="50" w:author="NTB2-20180123" w:date="2023-01-02T09:26:00Z">
              <w:r w:rsidRPr="00BE7B8E" w:rsidDel="0038368D">
                <w:rPr>
                  <w:rFonts w:ascii="Arial" w:hAnsi="Arial" w:cs="Arial"/>
                  <w:bCs/>
                  <w:sz w:val="20"/>
                  <w:szCs w:val="20"/>
                </w:rPr>
                <w:delText>Hlavn</w:delText>
              </w:r>
              <w:r w:rsidR="006A5572" w:rsidDel="0038368D">
                <w:rPr>
                  <w:rFonts w:ascii="Arial" w:hAnsi="Arial" w:cs="Arial"/>
                  <w:bCs/>
                  <w:sz w:val="20"/>
                  <w:szCs w:val="20"/>
                </w:rPr>
                <w:delText>á</w:delText>
              </w:r>
              <w:r w:rsidRPr="00BE7B8E" w:rsidDel="0038368D">
                <w:rPr>
                  <w:rFonts w:ascii="Arial" w:hAnsi="Arial" w:cs="Arial"/>
                  <w:bCs/>
                  <w:sz w:val="20"/>
                  <w:szCs w:val="20"/>
                </w:rPr>
                <w:delText xml:space="preserve"> aktivit</w:delText>
              </w:r>
              <w:r w:rsidR="006A5572" w:rsidDel="0038368D">
                <w:rPr>
                  <w:rFonts w:ascii="Arial" w:hAnsi="Arial" w:cs="Arial"/>
                  <w:bCs/>
                  <w:sz w:val="20"/>
                  <w:szCs w:val="20"/>
                </w:rPr>
                <w:delText>a</w:delText>
              </w:r>
              <w:r w:rsidRPr="00BE7B8E" w:rsidDel="0038368D">
                <w:rPr>
                  <w:rFonts w:ascii="Arial" w:hAnsi="Arial" w:cs="Arial"/>
                  <w:bCs/>
                  <w:sz w:val="20"/>
                  <w:szCs w:val="20"/>
                </w:rPr>
                <w:delText xml:space="preserve"> p</w:delText>
              </w:r>
            </w:del>
            <w:ins w:id="51" w:author="NTB2-20180123" w:date="2023-01-02T09:26:00Z">
              <w:r w:rsidR="0038368D">
                <w:rPr>
                  <w:rFonts w:ascii="Arial" w:hAnsi="Arial" w:cs="Arial"/>
                  <w:bCs/>
                  <w:sz w:val="20"/>
                  <w:szCs w:val="20"/>
                </w:rPr>
                <w:t>P</w:t>
              </w:r>
            </w:ins>
            <w:r w:rsidRPr="00BE7B8E">
              <w:rPr>
                <w:rFonts w:ascii="Arial" w:hAnsi="Arial" w:cs="Arial"/>
                <w:bCs/>
                <w:sz w:val="20"/>
                <w:szCs w:val="20"/>
              </w:rPr>
              <w:t>rojekt</w:t>
            </w:r>
            <w:del w:id="52" w:author="NTB2-20180123" w:date="2023-01-02T09:26:00Z">
              <w:r w:rsidRPr="00BE7B8E" w:rsidDel="0038368D">
                <w:rPr>
                  <w:rFonts w:ascii="Arial" w:hAnsi="Arial" w:cs="Arial"/>
                  <w:bCs/>
                  <w:sz w:val="20"/>
                  <w:szCs w:val="20"/>
                </w:rPr>
                <w:delText>u</w:delText>
              </w:r>
            </w:del>
            <w:r w:rsidRPr="00BE7B8E">
              <w:rPr>
                <w:rFonts w:ascii="Arial" w:hAnsi="Arial" w:cs="Arial"/>
                <w:bCs/>
                <w:sz w:val="20"/>
                <w:szCs w:val="20"/>
              </w:rPr>
              <w:t xml:space="preserve"> mus</w:t>
            </w:r>
            <w:r w:rsidR="006A5572">
              <w:rPr>
                <w:rFonts w:ascii="Arial" w:hAnsi="Arial" w:cs="Arial"/>
                <w:bCs/>
                <w:sz w:val="20"/>
                <w:szCs w:val="20"/>
              </w:rPr>
              <w:t>í</w:t>
            </w:r>
            <w:r w:rsidRPr="00BE7B8E">
              <w:rPr>
                <w:rFonts w:ascii="Arial" w:hAnsi="Arial" w:cs="Arial"/>
                <w:bCs/>
                <w:sz w:val="20"/>
                <w:szCs w:val="20"/>
              </w:rPr>
              <w:t xml:space="preserve"> byť vo vecnom súlade s</w:t>
            </w:r>
            <w:del w:id="53" w:author="NTB2-20180123" w:date="2023-01-02T09:27:00Z">
              <w:r w:rsidRPr="00BE7B8E" w:rsidDel="0038368D">
                <w:rPr>
                  <w:rFonts w:ascii="Arial" w:hAnsi="Arial" w:cs="Arial"/>
                  <w:bCs/>
                  <w:sz w:val="20"/>
                  <w:szCs w:val="20"/>
                </w:rPr>
                <w:delText xml:space="preserve"> </w:delText>
              </w:r>
            </w:del>
            <w:ins w:id="54" w:author="NTB2-20180123" w:date="2023-01-02T09:28:00Z">
              <w:r w:rsidR="0038368D">
                <w:rPr>
                  <w:rFonts w:ascii="Arial" w:hAnsi="Arial" w:cs="Arial"/>
                  <w:bCs/>
                  <w:sz w:val="20"/>
                  <w:szCs w:val="20"/>
                </w:rPr>
                <w:t> </w:t>
              </w:r>
            </w:ins>
            <w:ins w:id="55" w:author="NTB2-20180123" w:date="2023-01-02T09:27:00Z">
              <w:r w:rsidR="0038368D">
                <w:rPr>
                  <w:rFonts w:ascii="Arial" w:hAnsi="Arial" w:cs="Arial"/>
                  <w:bCs/>
                  <w:sz w:val="20"/>
                  <w:szCs w:val="20"/>
                </w:rPr>
                <w:t>aktivitou</w:t>
              </w:r>
            </w:ins>
            <w:ins w:id="56" w:author="NTB2-20180123" w:date="2023-01-02T09:28:00Z">
              <w:r w:rsidR="0038368D">
                <w:rPr>
                  <w:rFonts w:ascii="Arial" w:hAnsi="Arial" w:cs="Arial"/>
                  <w:bCs/>
                  <w:sz w:val="20"/>
                  <w:szCs w:val="20"/>
                </w:rPr>
                <w:t xml:space="preserve"> </w:t>
              </w:r>
            </w:ins>
            <w:del w:id="57" w:author="NTB2-20180123" w:date="2023-01-02T09:27:00Z">
              <w:r w:rsidRPr="00BE7B8E" w:rsidDel="0038368D">
                <w:rPr>
                  <w:rFonts w:ascii="Arial" w:hAnsi="Arial" w:cs="Arial"/>
                  <w:bCs/>
                  <w:sz w:val="20"/>
                  <w:szCs w:val="20"/>
                </w:rPr>
                <w:delText>typ</w:delText>
              </w:r>
              <w:r w:rsidR="006A5572" w:rsidDel="0038368D">
                <w:rPr>
                  <w:rFonts w:ascii="Arial" w:hAnsi="Arial" w:cs="Arial"/>
                  <w:bCs/>
                  <w:sz w:val="20"/>
                  <w:szCs w:val="20"/>
                </w:rPr>
                <w:delText>om</w:delText>
              </w:r>
              <w:r w:rsidRPr="00BE7B8E" w:rsidDel="0038368D">
                <w:rPr>
                  <w:rFonts w:ascii="Arial" w:hAnsi="Arial" w:cs="Arial"/>
                  <w:bCs/>
                  <w:sz w:val="20"/>
                  <w:szCs w:val="20"/>
                </w:rPr>
                <w:delText xml:space="preserve"> oprávnen</w:delText>
              </w:r>
              <w:r w:rsidR="006A5572" w:rsidDel="0038368D">
                <w:rPr>
                  <w:rFonts w:ascii="Arial" w:hAnsi="Arial" w:cs="Arial"/>
                  <w:bCs/>
                  <w:sz w:val="20"/>
                  <w:szCs w:val="20"/>
                </w:rPr>
                <w:delText>ej</w:delText>
              </w:r>
              <w:r w:rsidRPr="00BE7B8E" w:rsidDel="0038368D">
                <w:rPr>
                  <w:rFonts w:ascii="Arial" w:hAnsi="Arial" w:cs="Arial"/>
                  <w:bCs/>
                  <w:sz w:val="20"/>
                  <w:szCs w:val="20"/>
                </w:rPr>
                <w:delText xml:space="preserve"> aktiv</w:delText>
              </w:r>
              <w:r w:rsidR="006A5572" w:rsidDel="0038368D">
                <w:rPr>
                  <w:rFonts w:ascii="Arial" w:hAnsi="Arial" w:cs="Arial"/>
                  <w:bCs/>
                  <w:sz w:val="20"/>
                  <w:szCs w:val="20"/>
                </w:rPr>
                <w:delText>ity</w:delText>
              </w:r>
              <w:r w:rsidRPr="00BE7B8E" w:rsidDel="0038368D">
                <w:rPr>
                  <w:rFonts w:ascii="Arial" w:hAnsi="Arial" w:cs="Arial"/>
                  <w:bCs/>
                  <w:sz w:val="20"/>
                  <w:szCs w:val="20"/>
                </w:rPr>
                <w:delText xml:space="preserve"> na </w:delText>
              </w:r>
              <w:r w:rsidDel="0038368D">
                <w:rPr>
                  <w:rFonts w:ascii="Arial" w:hAnsi="Arial" w:cs="Arial"/>
                  <w:bCs/>
                  <w:sz w:val="20"/>
                  <w:szCs w:val="20"/>
                </w:rPr>
                <w:delText>podporu</w:delText>
              </w:r>
              <w:r w:rsidRPr="00BE7B8E" w:rsidDel="0038368D">
                <w:rPr>
                  <w:rFonts w:ascii="Arial" w:hAnsi="Arial" w:cs="Arial"/>
                  <w:bCs/>
                  <w:sz w:val="20"/>
                  <w:szCs w:val="20"/>
                </w:rPr>
                <w:delText xml:space="preserve"> ktor</w:delText>
              </w:r>
              <w:r w:rsidR="006A5572" w:rsidDel="0038368D">
                <w:rPr>
                  <w:rFonts w:ascii="Arial" w:hAnsi="Arial" w:cs="Arial"/>
                  <w:bCs/>
                  <w:sz w:val="20"/>
                  <w:szCs w:val="20"/>
                </w:rPr>
                <w:delText>ej</w:delText>
              </w:r>
              <w:r w:rsidRPr="00BE7B8E" w:rsidDel="0038368D">
                <w:rPr>
                  <w:rFonts w:ascii="Arial" w:hAnsi="Arial" w:cs="Arial"/>
                  <w:bCs/>
                  <w:sz w:val="20"/>
                  <w:szCs w:val="20"/>
                </w:rPr>
                <w:delText xml:space="preserve"> je </w:delText>
              </w:r>
              <w:r w:rsidDel="0038368D">
                <w:rPr>
                  <w:rFonts w:ascii="Arial" w:hAnsi="Arial" w:cs="Arial"/>
                  <w:bCs/>
                  <w:sz w:val="20"/>
                  <w:szCs w:val="20"/>
                </w:rPr>
                <w:delText>zameraná</w:delText>
              </w:r>
              <w:r w:rsidRPr="00BE7B8E" w:rsidDel="0038368D">
                <w:rPr>
                  <w:rFonts w:ascii="Arial" w:hAnsi="Arial" w:cs="Arial"/>
                  <w:bCs/>
                  <w:sz w:val="20"/>
                  <w:szCs w:val="20"/>
                </w:rPr>
                <w:delText xml:space="preserve"> táto výzva.</w:delText>
              </w:r>
            </w:del>
          </w:p>
          <w:p w14:paraId="0130A787" w14:textId="76987A3F" w:rsidR="00997F82" w:rsidDel="0038368D" w:rsidRDefault="00997F82" w:rsidP="00183589">
            <w:pPr>
              <w:pStyle w:val="Odsekzoznamu"/>
              <w:widowControl w:val="0"/>
              <w:spacing w:before="120" w:after="120" w:line="240" w:lineRule="auto"/>
              <w:ind w:left="85" w:right="85"/>
              <w:contextualSpacing w:val="0"/>
              <w:jc w:val="both"/>
              <w:rPr>
                <w:del w:id="58" w:author="NTB2-20180123" w:date="2023-01-02T09:28:00Z"/>
                <w:rFonts w:ascii="Arial" w:hAnsi="Arial" w:cs="Arial"/>
                <w:bCs/>
                <w:sz w:val="20"/>
                <w:szCs w:val="20"/>
              </w:rPr>
            </w:pPr>
            <w:del w:id="59" w:author="NTB2-20180123" w:date="2023-01-02T09:28:00Z">
              <w:r w:rsidRPr="00BE7B8E" w:rsidDel="0038368D">
                <w:rPr>
                  <w:rFonts w:ascii="Arial" w:hAnsi="Arial" w:cs="Arial"/>
                  <w:bCs/>
                  <w:sz w:val="20"/>
                  <w:szCs w:val="20"/>
                </w:rPr>
                <w:delText xml:space="preserve">V rámci tejto výzvy </w:delText>
              </w:r>
              <w:r w:rsidDel="0038368D">
                <w:rPr>
                  <w:rFonts w:ascii="Arial" w:hAnsi="Arial" w:cs="Arial"/>
                  <w:bCs/>
                  <w:sz w:val="20"/>
                  <w:szCs w:val="20"/>
                </w:rPr>
                <w:delText>je</w:delText>
              </w:r>
              <w:r w:rsidRPr="00BE7B8E" w:rsidDel="0038368D">
                <w:rPr>
                  <w:rFonts w:ascii="Arial" w:hAnsi="Arial" w:cs="Arial"/>
                  <w:bCs/>
                  <w:sz w:val="20"/>
                  <w:szCs w:val="20"/>
                </w:rPr>
                <w:delText xml:space="preserve"> oprávnen</w:delText>
              </w:r>
              <w:r w:rsidDel="0038368D">
                <w:rPr>
                  <w:rFonts w:ascii="Arial" w:hAnsi="Arial" w:cs="Arial"/>
                  <w:bCs/>
                  <w:sz w:val="20"/>
                  <w:szCs w:val="20"/>
                </w:rPr>
                <w:delText>á</w:delText>
              </w:r>
              <w:r w:rsidRPr="00BE7B8E" w:rsidDel="0038368D">
                <w:rPr>
                  <w:rFonts w:ascii="Arial" w:hAnsi="Arial" w:cs="Arial"/>
                  <w:bCs/>
                  <w:sz w:val="20"/>
                  <w:szCs w:val="20"/>
                </w:rPr>
                <w:delText xml:space="preserve"> nasledovn</w:delText>
              </w:r>
              <w:r w:rsidDel="0038368D">
                <w:rPr>
                  <w:rFonts w:ascii="Arial" w:hAnsi="Arial" w:cs="Arial"/>
                  <w:bCs/>
                  <w:sz w:val="20"/>
                  <w:szCs w:val="20"/>
                </w:rPr>
                <w:delText>á</w:delText>
              </w:r>
              <w:r w:rsidRPr="00BE7B8E" w:rsidDel="0038368D">
                <w:rPr>
                  <w:rFonts w:ascii="Arial" w:hAnsi="Arial" w:cs="Arial"/>
                  <w:bCs/>
                  <w:sz w:val="20"/>
                  <w:szCs w:val="20"/>
                </w:rPr>
                <w:delText xml:space="preserve"> aktivit</w:delText>
              </w:r>
              <w:r w:rsidDel="0038368D">
                <w:rPr>
                  <w:rFonts w:ascii="Arial" w:hAnsi="Arial" w:cs="Arial"/>
                  <w:bCs/>
                  <w:sz w:val="20"/>
                  <w:szCs w:val="20"/>
                </w:rPr>
                <w:delText>a</w:delText>
              </w:r>
              <w:r w:rsidRPr="00BE7B8E" w:rsidDel="0038368D">
                <w:rPr>
                  <w:rFonts w:ascii="Arial" w:hAnsi="Arial" w:cs="Arial"/>
                  <w:bCs/>
                  <w:sz w:val="20"/>
                  <w:szCs w:val="20"/>
                </w:rPr>
                <w:delText>:</w:delText>
              </w:r>
              <w:r w:rsidDel="0038368D">
                <w:rPr>
                  <w:rFonts w:ascii="Arial" w:hAnsi="Arial" w:cs="Arial"/>
                  <w:bCs/>
                  <w:sz w:val="20"/>
                  <w:szCs w:val="20"/>
                </w:rPr>
                <w:delText xml:space="preserve"> </w:delText>
              </w:r>
            </w:del>
            <w:sdt>
              <w:sdtPr>
                <w:rPr>
                  <w:rFonts w:ascii="Arial" w:hAnsi="Arial" w:cs="Arial"/>
                  <w:b/>
                  <w:bCs/>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B743E" w:rsidRPr="00896818" w:rsidDel="005C112F">
                  <w:rPr>
                    <w:rFonts w:ascii="Arial" w:hAnsi="Arial" w:cs="Arial"/>
                    <w:b/>
                    <w:bCs/>
                    <w:sz w:val="20"/>
                    <w:szCs w:val="20"/>
                  </w:rPr>
                  <w:t>A1 Podpora podnikania a inovácií</w:t>
                </w:r>
                <w:ins w:id="60" w:author="NTB2-20180123" w:date="2023-02-02T06:57:00Z">
                  <w:r w:rsidR="005C112F">
                    <w:rPr>
                      <w:rFonts w:ascii="Arial" w:hAnsi="Arial" w:cs="Arial"/>
                      <w:b/>
                      <w:bCs/>
                      <w:sz w:val="20"/>
                      <w:szCs w:val="20"/>
                    </w:rPr>
                    <w:t>A1 Podpora podnikania a inovácií</w:t>
                  </w:r>
                </w:ins>
              </w:sdtContent>
            </w:sdt>
            <w:ins w:id="61" w:author="NTB2-20180123" w:date="2023-01-02T09:28:00Z">
              <w:r w:rsidR="0038368D">
                <w:rPr>
                  <w:rFonts w:ascii="Arial" w:hAnsi="Arial" w:cs="Arial"/>
                  <w:b/>
                  <w:bCs/>
                  <w:sz w:val="20"/>
                  <w:szCs w:val="20"/>
                </w:rPr>
                <w:t xml:space="preserve"> </w:t>
              </w:r>
              <w:r w:rsidR="0038368D">
                <w:rPr>
                  <w:rFonts w:ascii="Arial" w:hAnsi="Arial" w:cs="Arial"/>
                  <w:bCs/>
                  <w:sz w:val="20"/>
                  <w:szCs w:val="20"/>
                </w:rPr>
                <w:t>t</w:t>
              </w:r>
              <w:r w:rsidR="0038368D" w:rsidRPr="00041560">
                <w:rPr>
                  <w:rFonts w:ascii="Arial" w:hAnsi="Arial" w:cs="Arial"/>
                  <w:bCs/>
                  <w:sz w:val="20"/>
                  <w:szCs w:val="20"/>
                </w:rPr>
                <w:t>a</w:t>
              </w:r>
              <w:r w:rsidR="0038368D">
                <w:rPr>
                  <w:rFonts w:ascii="Arial" w:hAnsi="Arial" w:cs="Arial"/>
                  <w:bCs/>
                  <w:sz w:val="20"/>
                  <w:szCs w:val="20"/>
                </w:rPr>
                <w:t xml:space="preserve">k, ako je zadefinovaná v </w:t>
              </w:r>
            </w:ins>
          </w:p>
          <w:p w14:paraId="4F0B7C6B" w14:textId="42FB8FE2" w:rsidR="00997F82" w:rsidRDefault="00997F82" w:rsidP="0038368D">
            <w:pPr>
              <w:pStyle w:val="Odsekzoznamu"/>
              <w:widowControl w:val="0"/>
              <w:spacing w:before="120" w:after="120" w:line="240" w:lineRule="auto"/>
              <w:ind w:left="85" w:right="85"/>
              <w:contextualSpacing w:val="0"/>
              <w:jc w:val="both"/>
              <w:rPr>
                <w:ins w:id="62" w:author="NTB2-20180123" w:date="2023-01-02T09:31:00Z"/>
                <w:rFonts w:ascii="Arial" w:hAnsi="Arial" w:cs="Arial"/>
                <w:bCs/>
                <w:sz w:val="20"/>
                <w:szCs w:val="20"/>
              </w:rPr>
            </w:pPr>
            <w:del w:id="63" w:author="NTB2-20180123" w:date="2023-01-02T09:29:00Z">
              <w:r w:rsidRPr="000077AE" w:rsidDel="0038368D">
                <w:rPr>
                  <w:rFonts w:ascii="Arial" w:hAnsi="Arial" w:cs="Arial"/>
                  <w:bCs/>
                  <w:sz w:val="20"/>
                  <w:szCs w:val="20"/>
                </w:rPr>
                <w:delText xml:space="preserve">Bližší popis oprávnených aktivít uvádza </w:delText>
              </w:r>
            </w:del>
            <w:bookmarkStart w:id="64" w:name="_Hlk34380974"/>
            <w:r w:rsidRPr="000077AE">
              <w:rPr>
                <w:rFonts w:ascii="Arial" w:hAnsi="Arial" w:cs="Arial"/>
                <w:bCs/>
                <w:sz w:val="20"/>
                <w:szCs w:val="20"/>
              </w:rPr>
              <w:t>príloh</w:t>
            </w:r>
            <w:ins w:id="65" w:author="NTB2-20180123" w:date="2023-01-02T09:29:00Z">
              <w:r w:rsidR="0038368D" w:rsidRPr="000077AE">
                <w:rPr>
                  <w:rFonts w:ascii="Arial" w:hAnsi="Arial" w:cs="Arial"/>
                  <w:bCs/>
                  <w:sz w:val="20"/>
                  <w:szCs w:val="20"/>
                </w:rPr>
                <w:t>e</w:t>
              </w:r>
            </w:ins>
            <w:del w:id="66" w:author="NTB2-20180123" w:date="2023-01-02T09:29:00Z">
              <w:r w:rsidRPr="000077AE" w:rsidDel="0038368D">
                <w:rPr>
                  <w:rFonts w:ascii="Arial" w:hAnsi="Arial" w:cs="Arial"/>
                  <w:bCs/>
                  <w:sz w:val="20"/>
                  <w:szCs w:val="20"/>
                </w:rPr>
                <w:delText>a</w:delText>
              </w:r>
            </w:del>
            <w:r w:rsidRPr="000077AE">
              <w:rPr>
                <w:rFonts w:ascii="Arial" w:hAnsi="Arial" w:cs="Arial"/>
                <w:bCs/>
                <w:sz w:val="20"/>
                <w:szCs w:val="20"/>
              </w:rPr>
              <w:t xml:space="preserve"> č. 2 výzvy Špecifikácia rozsahu oprávnen</w:t>
            </w:r>
            <w:ins w:id="67" w:author="NTB2-20180123" w:date="2023-01-02T09:29:00Z">
              <w:r w:rsidR="0038368D" w:rsidRPr="000077AE">
                <w:rPr>
                  <w:rFonts w:ascii="Arial" w:hAnsi="Arial" w:cs="Arial"/>
                  <w:bCs/>
                  <w:sz w:val="20"/>
                  <w:szCs w:val="20"/>
                </w:rPr>
                <w:t>ej</w:t>
              </w:r>
            </w:ins>
            <w:del w:id="68" w:author="NTB2-20180123" w:date="2023-01-02T09:29:00Z">
              <w:r w:rsidRPr="000077AE" w:rsidDel="0038368D">
                <w:rPr>
                  <w:rFonts w:ascii="Arial" w:hAnsi="Arial" w:cs="Arial"/>
                  <w:bCs/>
                  <w:sz w:val="20"/>
                  <w:szCs w:val="20"/>
                </w:rPr>
                <w:delText>ých</w:delText>
              </w:r>
            </w:del>
            <w:r w:rsidRPr="000077AE">
              <w:rPr>
                <w:rFonts w:ascii="Arial" w:hAnsi="Arial" w:cs="Arial"/>
                <w:bCs/>
                <w:sz w:val="20"/>
                <w:szCs w:val="20"/>
              </w:rPr>
              <w:t xml:space="preserve"> aktiv</w:t>
            </w:r>
            <w:ins w:id="69" w:author="NTB2-20180123" w:date="2023-01-02T09:29:00Z">
              <w:r w:rsidR="0038368D" w:rsidRPr="000077AE">
                <w:rPr>
                  <w:rFonts w:ascii="Arial" w:hAnsi="Arial" w:cs="Arial"/>
                  <w:bCs/>
                  <w:sz w:val="20"/>
                  <w:szCs w:val="20"/>
                </w:rPr>
                <w:t>ity</w:t>
              </w:r>
            </w:ins>
            <w:del w:id="70" w:author="NTB2-20180123" w:date="2023-01-02T09:29:00Z">
              <w:r w:rsidRPr="000077AE" w:rsidDel="0038368D">
                <w:rPr>
                  <w:rFonts w:ascii="Arial" w:hAnsi="Arial" w:cs="Arial"/>
                  <w:bCs/>
                  <w:sz w:val="20"/>
                  <w:szCs w:val="20"/>
                </w:rPr>
                <w:delText>ít</w:delText>
              </w:r>
            </w:del>
            <w:r w:rsidRPr="000077AE">
              <w:rPr>
                <w:rFonts w:ascii="Arial" w:hAnsi="Arial" w:cs="Arial"/>
                <w:bCs/>
                <w:sz w:val="20"/>
                <w:szCs w:val="20"/>
              </w:rPr>
              <w:t xml:space="preserve"> a oprávnených výdavkov</w:t>
            </w:r>
            <w:bookmarkEnd w:id="64"/>
            <w:r w:rsidRPr="000077AE">
              <w:rPr>
                <w:rFonts w:ascii="Arial" w:hAnsi="Arial" w:cs="Arial"/>
                <w:bCs/>
                <w:sz w:val="20"/>
                <w:szCs w:val="20"/>
              </w:rPr>
              <w:t>.</w:t>
            </w:r>
          </w:p>
          <w:p w14:paraId="47CBB668" w14:textId="53D3B56E" w:rsidR="000077AE" w:rsidRPr="000077AE" w:rsidRDefault="000077AE" w:rsidP="0038368D">
            <w:pPr>
              <w:pStyle w:val="Odsekzoznamu"/>
              <w:widowControl w:val="0"/>
              <w:spacing w:before="120" w:after="120" w:line="240" w:lineRule="auto"/>
              <w:ind w:left="85" w:right="85"/>
              <w:contextualSpacing w:val="0"/>
              <w:jc w:val="both"/>
              <w:rPr>
                <w:rFonts w:ascii="Arial" w:hAnsi="Arial" w:cs="Arial"/>
                <w:bCs/>
                <w:sz w:val="20"/>
                <w:szCs w:val="20"/>
              </w:rPr>
            </w:pPr>
            <w:ins w:id="71" w:author="NTB2-20180123" w:date="2023-01-02T09:31:00Z">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najneskôr však </w:t>
              </w:r>
              <w:r w:rsidRPr="00C54BDC">
                <w:rPr>
                  <w:rFonts w:ascii="Arial" w:hAnsi="Arial" w:cs="Arial"/>
                  <w:bCs/>
                  <w:sz w:val="20"/>
                  <w:szCs w:val="20"/>
                </w:rPr>
                <w:t xml:space="preserve">do </w:t>
              </w:r>
            </w:ins>
            <w:ins w:id="74" w:author="NTB2-20180123" w:date="2023-01-02T15:49:00Z">
              <w:r w:rsidR="00095DFB">
                <w:rPr>
                  <w:rFonts w:ascii="Arial" w:hAnsi="Arial" w:cs="Arial"/>
                  <w:b/>
                  <w:sz w:val="20"/>
                  <w:szCs w:val="20"/>
                </w:rPr>
                <w:t>30.11</w:t>
              </w:r>
            </w:ins>
            <w:ins w:id="75" w:author="NTB2-20180123" w:date="2023-01-02T09:33:00Z">
              <w:r w:rsidRPr="00C54BDC">
                <w:rPr>
                  <w:rFonts w:ascii="Arial" w:hAnsi="Arial" w:cs="Arial"/>
                  <w:b/>
                  <w:sz w:val="20"/>
                  <w:szCs w:val="20"/>
                </w:rPr>
                <w:t>.2023</w:t>
              </w:r>
            </w:ins>
            <w:ins w:id="76" w:author="NTB2-20180123" w:date="2023-01-02T09:31:00Z">
              <w:r w:rsidRPr="000077AE">
                <w:rPr>
                  <w:rFonts w:ascii="Arial" w:hAnsi="Arial" w:cs="Arial"/>
                  <w:bCs/>
                  <w:sz w:val="20"/>
                  <w:szCs w:val="20"/>
                </w:rPr>
                <w:t>.</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ins>
            <w:r w:rsidR="0042049B">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2F126400" w:rsidR="00997F82" w:rsidRDefault="00997F82" w:rsidP="00DD3EE2">
            <w:pPr>
              <w:pStyle w:val="Odsekzoznamu"/>
              <w:widowControl w:val="0"/>
              <w:spacing w:after="120" w:line="240" w:lineRule="auto"/>
              <w:ind w:left="85" w:right="85"/>
              <w:contextualSpacing w:val="0"/>
              <w:jc w:val="both"/>
              <w:rPr>
                <w:ins w:id="77" w:author="NTB2-20180123" w:date="2023-01-02T09:34:00Z"/>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6F932033" w14:textId="6C870569" w:rsidR="00834222" w:rsidRPr="001542E7" w:rsidRDefault="00834222" w:rsidP="001542E7">
            <w:pPr>
              <w:pStyle w:val="Odsekzoznamu"/>
              <w:widowControl w:val="0"/>
              <w:spacing w:after="120" w:line="240" w:lineRule="auto"/>
              <w:ind w:left="85" w:right="85"/>
              <w:contextualSpacing w:val="0"/>
              <w:jc w:val="both"/>
              <w:rPr>
                <w:rFonts w:ascii="Arial" w:hAnsi="Arial" w:cs="Arial"/>
                <w:bCs/>
                <w:sz w:val="20"/>
                <w:szCs w:val="20"/>
              </w:rPr>
            </w:pPr>
            <w:ins w:id="78" w:author="NTB2-20180123" w:date="2023-01-02T09:34:00Z">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w:t>
              </w:r>
              <w:r w:rsidRPr="00C54BDC">
                <w:rPr>
                  <w:rFonts w:ascii="Arial" w:hAnsi="Arial" w:cs="Arial"/>
                  <w:bCs/>
                  <w:sz w:val="20"/>
                  <w:szCs w:val="20"/>
                </w:rPr>
                <w:t xml:space="preserve">do </w:t>
              </w:r>
            </w:ins>
            <w:ins w:id="79" w:author="NTB2-20180123" w:date="2023-01-02T15:49:00Z">
              <w:r w:rsidR="00095DFB">
                <w:rPr>
                  <w:rFonts w:ascii="Arial" w:hAnsi="Arial" w:cs="Arial"/>
                  <w:b/>
                  <w:sz w:val="20"/>
                  <w:szCs w:val="20"/>
                </w:rPr>
                <w:t>30.11</w:t>
              </w:r>
            </w:ins>
            <w:ins w:id="80" w:author="NTB2-20180123" w:date="2023-01-02T09:34:00Z">
              <w:r w:rsidRPr="00C54BDC">
                <w:rPr>
                  <w:rFonts w:ascii="Arial" w:hAnsi="Arial" w:cs="Arial"/>
                  <w:b/>
                  <w:sz w:val="20"/>
                  <w:szCs w:val="20"/>
                </w:rPr>
                <w:t>.2023</w:t>
              </w:r>
              <w:r w:rsidRPr="00C54BDC">
                <w:rPr>
                  <w:rFonts w:ascii="Arial" w:hAnsi="Arial" w:cs="Arial"/>
                  <w:bCs/>
                  <w:sz w:val="20"/>
                  <w:szCs w:val="20"/>
                </w:rPr>
                <w:t>.</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0BCAD891"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81" w:author="NTB2-20180123" w:date="2023-01-02T09:35:00Z">
              <w:r w:rsidR="001542E7" w:rsidRPr="00855874">
                <w:rPr>
                  <w:rFonts w:ascii="Arial" w:hAnsi="Arial" w:cs="Arial"/>
                  <w:bCs/>
                  <w:sz w:val="20"/>
                  <w:szCs w:val="20"/>
                </w:rPr>
                <w:t>overí znenie čestného vyhlásenia, ktoré tvorí súčasť formulára ŽoPr</w:t>
              </w:r>
              <w:r w:rsidR="001542E7">
                <w:rPr>
                  <w:rFonts w:ascii="Arial" w:hAnsi="Arial" w:cs="Arial"/>
                  <w:bCs/>
                  <w:sz w:val="20"/>
                  <w:szCs w:val="20"/>
                </w:rPr>
                <w:t xml:space="preserve"> a</w:t>
              </w:r>
              <w:r w:rsidR="001542E7" w:rsidRPr="00337B8D">
                <w:rPr>
                  <w:rFonts w:ascii="Arial" w:hAnsi="Arial" w:cs="Arial"/>
                  <w:bCs/>
                  <w:sz w:val="20"/>
                  <w:szCs w:val="20"/>
                </w:rPr>
                <w:t xml:space="preserve"> </w:t>
              </w:r>
            </w:ins>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36D86661"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2" w:name="_Hlk34380081"/>
            <w:r w:rsidRPr="00BE7B8E">
              <w:rPr>
                <w:rFonts w:ascii="Arial" w:hAnsi="Arial" w:cs="Arial"/>
                <w:b/>
                <w:sz w:val="20"/>
                <w:szCs w:val="20"/>
              </w:rPr>
              <w:lastRenderedPageBreak/>
              <w:t xml:space="preserve">Podmienka, že žiadateľ nezačal </w:t>
            </w:r>
            <w:ins w:id="83" w:author="NTB2-20180123" w:date="2023-01-02T09:57:00Z">
              <w:r w:rsidR="00CD484B">
                <w:rPr>
                  <w:rFonts w:ascii="Arial" w:hAnsi="Arial" w:cs="Arial"/>
                  <w:b/>
                  <w:sz w:val="20"/>
                  <w:szCs w:val="20"/>
                </w:rPr>
                <w:t xml:space="preserve">realizáciu </w:t>
              </w:r>
            </w:ins>
            <w:del w:id="84" w:author="NTB2-20180123" w:date="2023-01-02T09:57:00Z">
              <w:r w:rsidRPr="00BE7B8E" w:rsidDel="00CD484B">
                <w:rPr>
                  <w:rFonts w:ascii="Arial" w:hAnsi="Arial" w:cs="Arial"/>
                  <w:b/>
                  <w:sz w:val="20"/>
                  <w:szCs w:val="20"/>
                </w:rPr>
                <w:delText>práce na</w:delText>
              </w:r>
            </w:del>
            <w:r w:rsidRPr="00BE7B8E">
              <w:rPr>
                <w:rFonts w:ascii="Arial" w:hAnsi="Arial" w:cs="Arial"/>
                <w:b/>
                <w:sz w:val="20"/>
                <w:szCs w:val="20"/>
              </w:rPr>
              <w:t xml:space="preserve"> projekt</w:t>
            </w:r>
            <w:del w:id="85" w:author="NTB2-20180123" w:date="2023-01-02T09:57:00Z">
              <w:r w:rsidRPr="00BE7B8E" w:rsidDel="00CD484B">
                <w:rPr>
                  <w:rFonts w:ascii="Arial" w:hAnsi="Arial" w:cs="Arial"/>
                  <w:b/>
                  <w:sz w:val="20"/>
                  <w:szCs w:val="20"/>
                </w:rPr>
                <w:delText>e</w:delText>
              </w:r>
            </w:del>
            <w:ins w:id="86" w:author="NTB2-20180123" w:date="2023-01-02T09:57:00Z">
              <w:r w:rsidR="00CD484B">
                <w:rPr>
                  <w:rFonts w:ascii="Arial" w:hAnsi="Arial" w:cs="Arial"/>
                  <w:b/>
                  <w:sz w:val="20"/>
                  <w:szCs w:val="20"/>
                </w:rPr>
                <w:t>u</w:t>
              </w:r>
            </w:ins>
            <w:r w:rsidRPr="00BE7B8E">
              <w:rPr>
                <w:rFonts w:ascii="Arial" w:hAnsi="Arial" w:cs="Arial"/>
                <w:b/>
                <w:sz w:val="20"/>
                <w:szCs w:val="20"/>
              </w:rPr>
              <w:t xml:space="preserve"> pred</w:t>
            </w:r>
            <w:r>
              <w:rPr>
                <w:rFonts w:ascii="Arial" w:hAnsi="Arial" w:cs="Arial"/>
                <w:b/>
                <w:sz w:val="20"/>
                <w:szCs w:val="20"/>
              </w:rPr>
              <w:t xml:space="preserve"> </w:t>
            </w:r>
            <w:bookmarkEnd w:id="82"/>
            <w:r w:rsidR="006A5572">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086E9F2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ins w:id="87" w:author="NTB2-20180123" w:date="2023-01-02T10:03:00Z">
              <w:r w:rsidR="00CD484B">
                <w:rPr>
                  <w:rFonts w:ascii="Arial" w:hAnsi="Arial" w:cs="Arial"/>
                  <w:bCs/>
                  <w:sz w:val="20"/>
                  <w:szCs w:val="20"/>
                </w:rPr>
                <w:t>realizáciu</w:t>
              </w:r>
            </w:ins>
            <w:del w:id="88" w:author="NTB2-20180123" w:date="2023-01-02T10:03:00Z">
              <w:r w:rsidRPr="00440325" w:rsidDel="00CD484B">
                <w:rPr>
                  <w:rFonts w:ascii="Arial" w:hAnsi="Arial" w:cs="Arial"/>
                  <w:bCs/>
                  <w:sz w:val="20"/>
                  <w:szCs w:val="20"/>
                </w:rPr>
                <w:delText>práce na</w:delText>
              </w:r>
            </w:del>
            <w:r w:rsidRPr="00440325">
              <w:rPr>
                <w:rFonts w:ascii="Arial" w:hAnsi="Arial" w:cs="Arial"/>
                <w:bCs/>
                <w:sz w:val="20"/>
                <w:szCs w:val="20"/>
              </w:rPr>
              <w:t xml:space="preserve"> </w:t>
            </w:r>
            <w:r>
              <w:rPr>
                <w:rFonts w:ascii="Arial" w:hAnsi="Arial" w:cs="Arial"/>
                <w:bCs/>
                <w:sz w:val="20"/>
                <w:szCs w:val="20"/>
              </w:rPr>
              <w:t>projekt</w:t>
            </w:r>
            <w:del w:id="89" w:author="NTB2-20180123" w:date="2023-01-02T10:03:00Z">
              <w:r w:rsidDel="00CD484B">
                <w:rPr>
                  <w:rFonts w:ascii="Arial" w:hAnsi="Arial" w:cs="Arial"/>
                  <w:bCs/>
                  <w:sz w:val="20"/>
                  <w:szCs w:val="20"/>
                </w:rPr>
                <w:delText>e</w:delText>
              </w:r>
            </w:del>
            <w:ins w:id="90" w:author="NTB2-20180123" w:date="2023-01-02T10:03:00Z">
              <w:r w:rsidR="00CD484B">
                <w:rPr>
                  <w:rFonts w:ascii="Arial" w:hAnsi="Arial" w:cs="Arial"/>
                  <w:bCs/>
                  <w:sz w:val="20"/>
                  <w:szCs w:val="20"/>
                </w:rPr>
                <w:t>u</w:t>
              </w:r>
            </w:ins>
            <w:r>
              <w:rPr>
                <w:rFonts w:ascii="Arial" w:hAnsi="Arial" w:cs="Arial"/>
                <w:bCs/>
                <w:sz w:val="20"/>
                <w:szCs w:val="20"/>
              </w:rPr>
              <w:t xml:space="preserve"> pred </w:t>
            </w:r>
            <w:r w:rsidR="00CF4493">
              <w:rPr>
                <w:rFonts w:ascii="Arial" w:hAnsi="Arial" w:cs="Arial"/>
                <w:bCs/>
                <w:sz w:val="20"/>
                <w:szCs w:val="20"/>
              </w:rPr>
              <w:t xml:space="preserve"> predložením ŽoPr na MAS</w:t>
            </w:r>
            <w:r>
              <w:rPr>
                <w:rFonts w:ascii="Arial" w:hAnsi="Arial" w:cs="Arial"/>
                <w:bCs/>
                <w:sz w:val="20"/>
                <w:szCs w:val="20"/>
              </w:rPr>
              <w:t>.</w:t>
            </w:r>
          </w:p>
          <w:p w14:paraId="3E390E2C" w14:textId="506F7FBA"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del w:id="91" w:author="NTB2-20180123" w:date="2023-01-02T10:03:00Z">
              <w:r w:rsidRPr="00440325" w:rsidDel="00CD484B">
                <w:rPr>
                  <w:rFonts w:ascii="Arial" w:hAnsi="Arial" w:cs="Arial"/>
                  <w:bCs/>
                  <w:sz w:val="20"/>
                  <w:szCs w:val="20"/>
                </w:rPr>
                <w:delText xml:space="preserve">prác </w:delText>
              </w:r>
            </w:del>
            <w:ins w:id="92" w:author="NTB2-20180123" w:date="2023-01-02T10:03:00Z">
              <w:r w:rsidR="00CD484B">
                <w:rPr>
                  <w:rFonts w:ascii="Arial" w:hAnsi="Arial" w:cs="Arial"/>
                  <w:bCs/>
                  <w:sz w:val="20"/>
                  <w:szCs w:val="20"/>
                </w:rPr>
                <w:t>realizácie projektu</w:t>
              </w:r>
              <w:r w:rsidR="00CD484B" w:rsidRPr="00440325">
                <w:rPr>
                  <w:rFonts w:ascii="Arial" w:hAnsi="Arial" w:cs="Arial"/>
                  <w:bCs/>
                  <w:sz w:val="20"/>
                  <w:szCs w:val="20"/>
                </w:rPr>
                <w:t xml:space="preserve"> </w:t>
              </w:r>
            </w:ins>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816CD4">
            <w:pPr>
              <w:pStyle w:val="Odsekzoznamu"/>
              <w:widowControl w:val="0"/>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F1856B3" w:rsidR="00997F82" w:rsidRDefault="00997F82" w:rsidP="00816CD4">
            <w:pPr>
              <w:pStyle w:val="Odsekzoznamu"/>
              <w:widowControl w:val="0"/>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93" w:author="NTB2-20180123" w:date="2023-01-02T10:05:00Z">
              <w:r w:rsidDel="00CD484B">
                <w:rPr>
                  <w:rFonts w:ascii="Arial" w:hAnsi="Arial" w:cs="Arial"/>
                  <w:bCs/>
                  <w:sz w:val="20"/>
                  <w:szCs w:val="20"/>
                </w:rPr>
                <w:delText>(</w:delText>
              </w:r>
              <w:r w:rsidRPr="00440325" w:rsidDel="00CD484B">
                <w:rPr>
                  <w:rFonts w:ascii="Arial" w:hAnsi="Arial" w:cs="Arial"/>
                  <w:bCs/>
                  <w:sz w:val="20"/>
                  <w:szCs w:val="20"/>
                </w:rPr>
                <w:delText>pred realizáciou prác na projekte</w:delText>
              </w:r>
              <w:r w:rsidDel="00CD484B">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94" w:author="NTB2-20180123" w:date="2023-01-02T10:04:00Z">
              <w:r w:rsidR="00CD484B">
                <w:rPr>
                  <w:rFonts w:ascii="Arial" w:hAnsi="Arial" w:cs="Arial"/>
                  <w:bCs/>
                  <w:sz w:val="20"/>
                  <w:szCs w:val="20"/>
                </w:rPr>
                <w:t>ajú</w:t>
              </w:r>
            </w:ins>
            <w:del w:id="95" w:author="NTB2-20180123" w:date="2023-01-02T10:04:00Z">
              <w:r w:rsidRPr="00440325" w:rsidDel="00CD484B">
                <w:rPr>
                  <w:rFonts w:ascii="Arial" w:hAnsi="Arial" w:cs="Arial"/>
                  <w:bCs/>
                  <w:sz w:val="20"/>
                  <w:szCs w:val="20"/>
                </w:rPr>
                <w:delText>á</w:delText>
              </w:r>
            </w:del>
            <w:r w:rsidRPr="00440325">
              <w:rPr>
                <w:rFonts w:ascii="Arial" w:hAnsi="Arial" w:cs="Arial"/>
                <w:bCs/>
                <w:sz w:val="20"/>
                <w:szCs w:val="20"/>
              </w:rPr>
              <w:t xml:space="preserve"> za </w:t>
            </w:r>
            <w:del w:id="96" w:author="NTB2-20180123" w:date="2023-01-02T10:04:00Z">
              <w:r w:rsidRPr="00440325" w:rsidDel="00CD484B">
                <w:rPr>
                  <w:rFonts w:ascii="Arial" w:hAnsi="Arial" w:cs="Arial"/>
                  <w:bCs/>
                  <w:sz w:val="20"/>
                  <w:szCs w:val="20"/>
                </w:rPr>
                <w:delText>začatie prác.</w:delText>
              </w:r>
            </w:del>
            <w:ins w:id="97" w:author="NTB2-20180123" w:date="2023-01-02T10:04:00Z">
              <w:r w:rsidR="00CD484B">
                <w:rPr>
                  <w:rFonts w:ascii="Arial" w:hAnsi="Arial" w:cs="Arial"/>
                  <w:bCs/>
                  <w:sz w:val="20"/>
                  <w:szCs w:val="20"/>
                </w:rPr>
                <w:t>realizáciu projektu.</w:t>
              </w:r>
            </w:ins>
          </w:p>
          <w:p w14:paraId="1F87D7EC" w14:textId="38220B4B" w:rsidR="00997F82" w:rsidDel="00CD484B" w:rsidRDefault="00997F82" w:rsidP="00A55D6C">
            <w:pPr>
              <w:pStyle w:val="Odsekzoznamu"/>
              <w:spacing w:before="120" w:after="120" w:line="240" w:lineRule="auto"/>
              <w:ind w:left="85" w:right="85"/>
              <w:contextualSpacing w:val="0"/>
              <w:jc w:val="both"/>
              <w:rPr>
                <w:del w:id="98" w:author="NTB2-20180123" w:date="2023-01-02T10:05:00Z"/>
                <w:rFonts w:ascii="Arial" w:hAnsi="Arial" w:cs="Arial"/>
                <w:bCs/>
                <w:sz w:val="20"/>
                <w:szCs w:val="20"/>
              </w:rPr>
            </w:pPr>
            <w:del w:id="99" w:author="NTB2-20180123" w:date="2023-01-02T10:05:00Z">
              <w:r w:rsidDel="00CD484B">
                <w:rPr>
                  <w:rFonts w:ascii="Arial" w:hAnsi="Arial" w:cs="Arial"/>
                  <w:bCs/>
                  <w:sz w:val="20"/>
                  <w:szCs w:val="20"/>
                </w:rPr>
                <w:delText xml:space="preserve">Zmluva o príspevku nadobúda účinnosť deň po dni jej zverejnenia v Centrálnom registri zmlúv </w:delText>
              </w:r>
              <w:r w:rsidDel="00CD484B">
                <w:rPr>
                  <w:sz w:val="24"/>
                </w:rPr>
                <w:fldChar w:fldCharType="begin"/>
              </w:r>
              <w:r w:rsidDel="00CD484B">
                <w:delInstrText>HYPERLINK "https://www.crz.gov.sk/"</w:delInstrText>
              </w:r>
              <w:r w:rsidDel="00CD484B">
                <w:rPr>
                  <w:sz w:val="24"/>
                </w:rPr>
                <w:fldChar w:fldCharType="separate"/>
              </w:r>
              <w:r w:rsidRPr="00037ED5" w:rsidDel="00CD484B">
                <w:rPr>
                  <w:rStyle w:val="Hypertextovprepojenie"/>
                  <w:rFonts w:cs="Arial"/>
                  <w:bCs/>
                  <w:sz w:val="20"/>
                  <w:szCs w:val="20"/>
                </w:rPr>
                <w:delText>https://www.crz.gov.sk/</w:delText>
              </w:r>
              <w:r w:rsidDel="00CD484B">
                <w:rPr>
                  <w:rStyle w:val="Hypertextovprepojenie"/>
                  <w:rFonts w:cs="Arial"/>
                  <w:bCs/>
                  <w:sz w:val="20"/>
                  <w:szCs w:val="20"/>
                </w:rPr>
                <w:fldChar w:fldCharType="end"/>
              </w:r>
              <w:r w:rsidDel="00CD484B">
                <w:rPr>
                  <w:rFonts w:ascii="Arial" w:hAnsi="Arial" w:cs="Arial"/>
                  <w:bCs/>
                  <w:sz w:val="20"/>
                  <w:szCs w:val="20"/>
                </w:rPr>
                <w:delText>, prípadne neskoršie, ak tak ustanoví zmluva.</w:delText>
              </w:r>
            </w:del>
          </w:p>
          <w:p w14:paraId="39733C18" w14:textId="51214886"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del w:id="100" w:author="NTB2-20180123" w:date="2023-01-02T14:20:00Z">
              <w:r w:rsidRPr="002123FB" w:rsidDel="00C63271">
                <w:rPr>
                  <w:rFonts w:ascii="Arial" w:hAnsi="Arial" w:cs="Arial"/>
                  <w:bCs/>
                  <w:sz w:val="20"/>
                  <w:szCs w:val="20"/>
                </w:rPr>
                <w:delText xml:space="preserve">odporúča </w:delText>
              </w:r>
            </w:del>
            <w:ins w:id="101" w:author="NTB2-20180123" w:date="2023-01-02T14:20:00Z">
              <w:r w:rsidR="00C63271">
                <w:rPr>
                  <w:rFonts w:ascii="Arial" w:hAnsi="Arial" w:cs="Arial"/>
                  <w:bCs/>
                  <w:sz w:val="20"/>
                  <w:szCs w:val="20"/>
                </w:rPr>
                <w:t>dáva</w:t>
              </w:r>
              <w:r w:rsidR="00C63271" w:rsidRPr="002123FB">
                <w:rPr>
                  <w:rFonts w:ascii="Arial" w:hAnsi="Arial" w:cs="Arial"/>
                  <w:bCs/>
                  <w:sz w:val="20"/>
                  <w:szCs w:val="20"/>
                </w:rPr>
                <w:t xml:space="preserve"> </w:t>
              </w:r>
            </w:ins>
            <w:r w:rsidRPr="002123FB">
              <w:rPr>
                <w:rFonts w:ascii="Arial" w:hAnsi="Arial" w:cs="Arial"/>
                <w:bCs/>
                <w:sz w:val="20"/>
                <w:szCs w:val="20"/>
              </w:rPr>
              <w:t>žiadateľovi</w:t>
            </w:r>
            <w:ins w:id="102" w:author="NTB2-20180123" w:date="2023-01-02T14:20:00Z">
              <w:r w:rsidR="00C63271">
                <w:rPr>
                  <w:rFonts w:ascii="Arial" w:hAnsi="Arial" w:cs="Arial"/>
                  <w:bCs/>
                  <w:sz w:val="20"/>
                  <w:szCs w:val="20"/>
                </w:rPr>
                <w:t xml:space="preserve"> na zváženie odkonzultovať s MAS možnosť</w:t>
              </w:r>
            </w:ins>
            <w:r w:rsidRPr="002123FB">
              <w:rPr>
                <w:rFonts w:ascii="Arial" w:hAnsi="Arial" w:cs="Arial"/>
                <w:bCs/>
                <w:sz w:val="20"/>
                <w:szCs w:val="20"/>
              </w:rPr>
              <w:t>, aby:</w:t>
            </w:r>
          </w:p>
          <w:p w14:paraId="14D549E0" w14:textId="72893E18"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ins w:id="103" w:author="NTB2-20180123" w:date="2023-01-02T10:07:00Z">
              <w:r w:rsidR="00402551">
                <w:rPr>
                  <w:rFonts w:ascii="Arial" w:hAnsi="Arial" w:cs="Arial"/>
                  <w:bCs/>
                  <w:sz w:val="20"/>
                  <w:szCs w:val="20"/>
                </w:rPr>
                <w:t xml:space="preserve">realizácia projektu </w:t>
              </w:r>
            </w:ins>
            <w:r w:rsidRPr="002123FB">
              <w:rPr>
                <w:rFonts w:ascii="Arial" w:hAnsi="Arial" w:cs="Arial"/>
                <w:bCs/>
                <w:sz w:val="20"/>
                <w:szCs w:val="20"/>
              </w:rPr>
              <w:t>začal</w:t>
            </w:r>
            <w:del w:id="104" w:author="NTB2-20180123" w:date="2023-01-02T10:07:00Z">
              <w:r w:rsidRPr="002123FB" w:rsidDel="00402551">
                <w:rPr>
                  <w:rFonts w:ascii="Arial" w:hAnsi="Arial" w:cs="Arial"/>
                  <w:bCs/>
                  <w:sz w:val="20"/>
                  <w:szCs w:val="20"/>
                </w:rPr>
                <w:delText>i</w:delText>
              </w:r>
            </w:del>
            <w:ins w:id="105" w:author="NTB2-20180123" w:date="2023-01-02T10:07:00Z">
              <w:r w:rsidR="00402551">
                <w:rPr>
                  <w:rFonts w:ascii="Arial" w:hAnsi="Arial" w:cs="Arial"/>
                  <w:bCs/>
                  <w:sz w:val="20"/>
                  <w:szCs w:val="20"/>
                </w:rPr>
                <w:t>a</w:t>
              </w:r>
            </w:ins>
            <w:r w:rsidRPr="002123FB">
              <w:rPr>
                <w:rFonts w:ascii="Arial" w:hAnsi="Arial" w:cs="Arial"/>
                <w:bCs/>
                <w:sz w:val="20"/>
                <w:szCs w:val="20"/>
              </w:rPr>
              <w:t xml:space="preserve"> </w:t>
            </w:r>
            <w:del w:id="106" w:author="NTB2-20180123" w:date="2023-01-02T10:07:00Z">
              <w:r w:rsidRPr="002123FB" w:rsidDel="00402551">
                <w:rPr>
                  <w:rFonts w:ascii="Arial" w:hAnsi="Arial" w:cs="Arial"/>
                  <w:bCs/>
                  <w:sz w:val="20"/>
                  <w:szCs w:val="20"/>
                </w:rPr>
                <w:delText xml:space="preserve">práce na projekte </w:delText>
              </w:r>
            </w:del>
            <w:r w:rsidRPr="002123FB">
              <w:rPr>
                <w:rFonts w:ascii="Arial" w:hAnsi="Arial" w:cs="Arial"/>
                <w:bCs/>
                <w:sz w:val="20"/>
                <w:szCs w:val="20"/>
              </w:rPr>
              <w:t xml:space="preserve">pred </w:t>
            </w:r>
            <w:r w:rsidR="00FA547B">
              <w:rPr>
                <w:rFonts w:ascii="Arial" w:hAnsi="Arial" w:cs="Arial"/>
                <w:bCs/>
                <w:sz w:val="20"/>
                <w:szCs w:val="20"/>
              </w:rPr>
              <w:t xml:space="preserve">predložením ŽoPr na MAS </w:t>
            </w:r>
            <w:r w:rsidRPr="002123FB">
              <w:rPr>
                <w:rFonts w:ascii="Arial" w:hAnsi="Arial" w:cs="Arial"/>
                <w:bCs/>
                <w:sz w:val="20"/>
                <w:szCs w:val="20"/>
              </w:rPr>
              <w:t>napr.:</w:t>
            </w:r>
          </w:p>
          <w:p w14:paraId="557FD218" w14:textId="5A136FFB"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FA547B">
              <w:rPr>
                <w:rFonts w:ascii="Arial" w:hAnsi="Arial" w:cs="Arial"/>
                <w:bCs/>
                <w:sz w:val="20"/>
                <w:szCs w:val="20"/>
              </w:rPr>
              <w:t xml:space="preserve"> moment </w:t>
            </w:r>
            <w:r w:rsidR="00FA547B" w:rsidRPr="0068349C">
              <w:rPr>
                <w:rFonts w:ascii="Arial" w:hAnsi="Arial" w:cs="Arial"/>
                <w:bCs/>
                <w:sz w:val="20"/>
                <w:szCs w:val="20"/>
              </w:rPr>
              <w:t>predloženia ŽoPr na</w:t>
            </w:r>
            <w:r w:rsidR="00FA547B">
              <w:rPr>
                <w:rFonts w:ascii="Arial" w:hAnsi="Arial" w:cs="Arial"/>
                <w:bCs/>
                <w:sz w:val="20"/>
                <w:szCs w:val="20"/>
              </w:rPr>
              <w:t xml:space="preserve">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6B7DCF30"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r w:rsidR="00FA547B">
              <w:rPr>
                <w:rFonts w:ascii="Arial" w:hAnsi="Arial" w:cs="Arial"/>
                <w:bCs/>
                <w:sz w:val="20"/>
                <w:szCs w:val="20"/>
              </w:rPr>
              <w:t xml:space="preserve"> preložení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9F5583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07" w:name="_Hlk500341825"/>
            <w:r>
              <w:rPr>
                <w:rFonts w:ascii="Arial" w:hAnsi="Arial" w:cs="Arial"/>
                <w:bCs/>
                <w:sz w:val="20"/>
                <w:szCs w:val="20"/>
              </w:rPr>
              <w:t>Informácie uvedené v </w:t>
            </w:r>
            <w:del w:id="108" w:author="NTB2-20180123" w:date="2023-01-02T10:08:00Z">
              <w:r w:rsidDel="007C4BE2">
                <w:rPr>
                  <w:rFonts w:ascii="Arial" w:hAnsi="Arial" w:cs="Arial"/>
                  <w:bCs/>
                  <w:sz w:val="20"/>
                  <w:szCs w:val="20"/>
                </w:rPr>
                <w:delText>žiadosti o </w:delText>
              </w:r>
              <w:r w:rsidRPr="001F15D0" w:rsidDel="007C4BE2">
                <w:rPr>
                  <w:rFonts w:ascii="Arial" w:hAnsi="Arial" w:cs="Arial"/>
                  <w:bCs/>
                  <w:sz w:val="20"/>
                  <w:szCs w:val="20"/>
                </w:rPr>
                <w:delText>príspevok</w:delText>
              </w:r>
            </w:del>
            <w:ins w:id="109" w:author="NTB2-20180123" w:date="2023-01-02T10:08:00Z">
              <w:r w:rsidR="007C4BE2">
                <w:rPr>
                  <w:rFonts w:ascii="Arial" w:hAnsi="Arial" w:cs="Arial"/>
                  <w:bCs/>
                  <w:sz w:val="20"/>
                  <w:szCs w:val="20"/>
                </w:rPr>
                <w:t>ŽoPr</w:t>
              </w:r>
            </w:ins>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ins w:id="110" w:author="NTB2-20180123" w:date="2023-01-02T10:08:00Z">
              <w:r w:rsidR="007C4BE2">
                <w:rPr>
                  <w:rFonts w:ascii="Arial" w:hAnsi="Arial" w:cs="Arial"/>
                  <w:bCs/>
                  <w:sz w:val="20"/>
                  <w:szCs w:val="20"/>
                </w:rPr>
                <w:t>al</w:t>
              </w:r>
            </w:ins>
            <w:del w:id="111" w:author="NTB2-20180123" w:date="2023-01-02T10:08:00Z">
              <w:r w:rsidRPr="001F15D0" w:rsidDel="007C4BE2">
                <w:rPr>
                  <w:rFonts w:ascii="Arial" w:hAnsi="Arial" w:cs="Arial"/>
                  <w:bCs/>
                  <w:sz w:val="20"/>
                  <w:szCs w:val="20"/>
                </w:rPr>
                <w:delText>ne</w:delText>
              </w:r>
            </w:del>
            <w:r w:rsidRPr="001F15D0">
              <w:rPr>
                <w:rFonts w:ascii="Arial" w:hAnsi="Arial" w:cs="Arial"/>
                <w:bCs/>
                <w:sz w:val="20"/>
                <w:szCs w:val="20"/>
              </w:rPr>
              <w:t xml:space="preserve"> </w:t>
            </w:r>
            <w:del w:id="112" w:author="NTB2-20180123" w:date="2023-01-02T10:08:00Z">
              <w:r w:rsidRPr="001F15D0" w:rsidDel="007C4BE2">
                <w:rPr>
                  <w:rFonts w:ascii="Arial" w:hAnsi="Arial" w:cs="Arial"/>
                  <w:bCs/>
                  <w:sz w:val="20"/>
                  <w:szCs w:val="20"/>
                </w:rPr>
                <w:delText>s prácami na</w:delText>
              </w:r>
            </w:del>
            <w:ins w:id="113" w:author="NTB2-20180123" w:date="2023-01-02T10:08:00Z">
              <w:r w:rsidR="007C4BE2">
                <w:rPr>
                  <w:rFonts w:ascii="Arial" w:hAnsi="Arial" w:cs="Arial"/>
                  <w:bCs/>
                  <w:sz w:val="20"/>
                  <w:szCs w:val="20"/>
                </w:rPr>
                <w:t>realizáciu</w:t>
              </w:r>
            </w:ins>
            <w:r w:rsidRPr="001F15D0">
              <w:rPr>
                <w:rFonts w:ascii="Arial" w:hAnsi="Arial" w:cs="Arial"/>
                <w:bCs/>
                <w:sz w:val="20"/>
                <w:szCs w:val="20"/>
              </w:rPr>
              <w:t xml:space="preserve"> projekt</w:t>
            </w:r>
            <w:del w:id="114" w:author="NTB2-20180123" w:date="2023-01-02T10:08:00Z">
              <w:r w:rsidRPr="001F15D0" w:rsidDel="007C4BE2">
                <w:rPr>
                  <w:rFonts w:ascii="Arial" w:hAnsi="Arial" w:cs="Arial"/>
                  <w:bCs/>
                  <w:sz w:val="20"/>
                  <w:szCs w:val="20"/>
                </w:rPr>
                <w:delText>e</w:delText>
              </w:r>
            </w:del>
            <w:ins w:id="115" w:author="NTB2-20180123" w:date="2023-01-02T10:08:00Z">
              <w:r w:rsidR="007C4BE2">
                <w:rPr>
                  <w:rFonts w:ascii="Arial" w:hAnsi="Arial" w:cs="Arial"/>
                  <w:bCs/>
                  <w:sz w:val="20"/>
                  <w:szCs w:val="20"/>
                </w:rPr>
                <w:t>u</w:t>
              </w:r>
            </w:ins>
            <w:r w:rsidR="00FA547B">
              <w:rPr>
                <w:rFonts w:ascii="Arial" w:hAnsi="Arial" w:cs="Arial"/>
                <w:bCs/>
                <w:sz w:val="20"/>
                <w:szCs w:val="20"/>
              </w:rPr>
              <w:t> </w:t>
            </w:r>
            <w:ins w:id="116" w:author="NTB2-20180123" w:date="2023-01-02T10:09:00Z">
              <w:r w:rsidR="007C4BE2">
                <w:rPr>
                  <w:rFonts w:ascii="Arial" w:hAnsi="Arial" w:cs="Arial"/>
                  <w:bCs/>
                  <w:sz w:val="20"/>
                  <w:szCs w:val="20"/>
                </w:rPr>
                <w:t>pred</w:t>
              </w:r>
            </w:ins>
            <w:r w:rsidR="00FA547B">
              <w:rPr>
                <w:rFonts w:ascii="Arial" w:hAnsi="Arial" w:cs="Arial"/>
                <w:bCs/>
                <w:sz w:val="20"/>
                <w:szCs w:val="20"/>
              </w:rPr>
              <w:t xml:space="preserve"> predložením ŽoPr na MAS</w:t>
            </w:r>
            <w:r w:rsidRPr="001F15D0">
              <w:rPr>
                <w:rFonts w:ascii="Arial" w:hAnsi="Arial" w:cs="Arial"/>
                <w:bCs/>
                <w:sz w:val="20"/>
                <w:szCs w:val="20"/>
              </w:rPr>
              <w:t>.</w:t>
            </w:r>
          </w:p>
          <w:bookmarkEnd w:id="107"/>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17" w:name="_Hlk34380131"/>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bookmarkEnd w:id="117"/>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7573E88C" w14:textId="4E3D9644" w:rsidR="00B426E7" w:rsidRPr="007C4BE2" w:rsidRDefault="00997F82" w:rsidP="007C4BE2">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 xml:space="preserve">Žiadateľ je povinný realizovať projekt na území </w:t>
            </w:r>
            <w:r w:rsidRPr="00D573AF">
              <w:rPr>
                <w:rFonts w:ascii="Arial" w:hAnsi="Arial" w:cs="Arial"/>
                <w:bCs/>
                <w:sz w:val="20"/>
                <w:szCs w:val="20"/>
              </w:rPr>
              <w:t>MAS</w:t>
            </w:r>
            <w:r w:rsidR="00B426E7" w:rsidRPr="00D573AF">
              <w:rPr>
                <w:rFonts w:ascii="Arial" w:hAnsi="Arial" w:cs="Arial"/>
                <w:bCs/>
                <w:sz w:val="20"/>
                <w:szCs w:val="20"/>
              </w:rPr>
              <w:t xml:space="preserve"> Rajecká dolina, t</w:t>
            </w:r>
            <w:r w:rsidR="00F249E2" w:rsidRPr="00D573AF">
              <w:rPr>
                <w:rFonts w:ascii="Arial" w:hAnsi="Arial" w:cs="Arial"/>
                <w:bCs/>
                <w:sz w:val="20"/>
                <w:szCs w:val="20"/>
              </w:rPr>
              <w:t xml:space="preserve">. </w:t>
            </w:r>
            <w:r w:rsidR="00B426E7" w:rsidRPr="00D573AF">
              <w:rPr>
                <w:rFonts w:ascii="Arial" w:hAnsi="Arial" w:cs="Arial"/>
                <w:bCs/>
                <w:sz w:val="20"/>
                <w:szCs w:val="20"/>
              </w:rPr>
              <w:t xml:space="preserve">j. v katastrálnych územiach </w:t>
            </w:r>
            <w:r w:rsidR="00CF28A7">
              <w:rPr>
                <w:rFonts w:ascii="Arial" w:hAnsi="Arial" w:cs="Arial"/>
                <w:bCs/>
                <w:sz w:val="20"/>
                <w:szCs w:val="20"/>
              </w:rPr>
              <w:t>členských</w:t>
            </w:r>
            <w:r w:rsidR="00CF28A7" w:rsidRPr="00D573AF">
              <w:rPr>
                <w:rFonts w:ascii="Arial" w:hAnsi="Arial" w:cs="Arial"/>
                <w:bCs/>
                <w:sz w:val="20"/>
                <w:szCs w:val="20"/>
              </w:rPr>
              <w:t xml:space="preserve"> </w:t>
            </w:r>
            <w:r w:rsidR="00B426E7" w:rsidRPr="00D573AF">
              <w:rPr>
                <w:rFonts w:ascii="Arial" w:hAnsi="Arial" w:cs="Arial"/>
                <w:bCs/>
                <w:sz w:val="20"/>
                <w:szCs w:val="20"/>
              </w:rPr>
              <w:t>obcí</w:t>
            </w:r>
            <w:r w:rsidR="00CF28A7">
              <w:rPr>
                <w:rFonts w:ascii="Arial" w:hAnsi="Arial" w:cs="Arial"/>
                <w:bCs/>
                <w:sz w:val="20"/>
                <w:szCs w:val="20"/>
              </w:rPr>
              <w:t xml:space="preserve"> MAS Rajecká dolina. Zoznam členských obcí je zverejnený na </w:t>
            </w:r>
            <w:hyperlink r:id="rId11" w:history="1">
              <w:r w:rsidR="00CF28A7">
                <w:rPr>
                  <w:rStyle w:val="Hypertextovprepojenie"/>
                  <w:bCs/>
                  <w:sz w:val="20"/>
                  <w:szCs w:val="20"/>
                </w:rPr>
                <w:t>https://www.masrajeckadolina.sk/o-nas/clenska-zakladna-mas/</w:t>
              </w:r>
            </w:hyperlink>
            <w:r w:rsidR="00CF28A7">
              <w:rPr>
                <w:rFonts w:ascii="Arial" w:hAnsi="Arial" w:cs="Arial"/>
                <w:bCs/>
                <w:sz w:val="20"/>
                <w:szCs w:val="20"/>
              </w:rPr>
              <w:t xml:space="preserve">. </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816CD4">
            <w:pPr>
              <w:pStyle w:val="Odsekzoznamu"/>
              <w:keepNext/>
              <w:widowControl w:val="0"/>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25EF629C"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18" w:author="NTB2-20180123" w:date="2023-01-02T10:09:00Z">
              <w:r w:rsidRPr="005900AB" w:rsidDel="007C4BE2">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19" w:name="_Hlk34380147"/>
            <w:r>
              <w:rPr>
                <w:rFonts w:ascii="Arial" w:hAnsi="Arial" w:cs="Arial"/>
                <w:b/>
                <w:sz w:val="20"/>
                <w:szCs w:val="20"/>
              </w:rPr>
              <w:t>Súlad s horizontálnymi princípmi</w:t>
            </w:r>
            <w:bookmarkEnd w:id="119"/>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188A3FC5"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120" w:author="NTB2-20180123" w:date="2023-01-02T10:10:00Z">
              <w:r w:rsidRPr="00536E5F" w:rsidDel="007C4BE2">
                <w:rPr>
                  <w:rFonts w:ascii="Arial" w:hAnsi="Arial" w:cs="Arial"/>
                  <w:bCs/>
                  <w:sz w:val="20"/>
                  <w:szCs w:val="20"/>
                </w:rPr>
                <w:delText xml:space="preserve">aktivít </w:delText>
              </w:r>
            </w:del>
            <w:r w:rsidRPr="00536E5F">
              <w:rPr>
                <w:rFonts w:ascii="Arial" w:hAnsi="Arial" w:cs="Arial"/>
                <w:bCs/>
                <w:sz w:val="20"/>
                <w:szCs w:val="20"/>
              </w:rPr>
              <w:t xml:space="preserve">projektu bol dodržaný princíp rovnosti mužov </w:t>
            </w:r>
            <w:r w:rsidRPr="00536E5F">
              <w:rPr>
                <w:rFonts w:ascii="Arial" w:hAnsi="Arial" w:cs="Arial"/>
                <w:bCs/>
                <w:sz w:val="20"/>
                <w:szCs w:val="20"/>
              </w:rPr>
              <w:lastRenderedPageBreak/>
              <w:t>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7918F77" w:rsidR="00997F82" w:rsidRPr="00D573A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w:t>
            </w:r>
            <w:r w:rsidRPr="00D573AF">
              <w:rPr>
                <w:rFonts w:ascii="Arial" w:hAnsi="Arial" w:cs="Arial"/>
                <w:bCs/>
                <w:sz w:val="20"/>
                <w:szCs w:val="20"/>
              </w:rPr>
              <w:t xml:space="preserve">cieľmi HP UR a HP RMŽaND </w:t>
            </w:r>
            <w:del w:id="121" w:author="NTB2-20180123" w:date="2023-01-02T10:11:00Z">
              <w:r w:rsidRPr="00D573AF" w:rsidDel="007C4BE2">
                <w:rPr>
                  <w:rFonts w:ascii="Arial" w:hAnsi="Arial" w:cs="Arial"/>
                  <w:bCs/>
                  <w:sz w:val="20"/>
                  <w:szCs w:val="20"/>
                </w:rPr>
                <w:delText>prostredníctvom výberu oprávnených typov aktivít vo formulári ŽoPr a </w:delText>
              </w:r>
            </w:del>
            <w:r w:rsidRPr="00D573AF">
              <w:rPr>
                <w:rFonts w:ascii="Arial" w:hAnsi="Arial" w:cs="Arial"/>
                <w:bCs/>
                <w:sz w:val="20"/>
                <w:szCs w:val="20"/>
              </w:rPr>
              <w:t>definovaním plánovaných hodnôt relevantných merateľných ukazovateľov</w:t>
            </w:r>
            <w:del w:id="122" w:author="NTB2-20180123" w:date="2023-01-02T10:11:00Z">
              <w:r w:rsidRPr="00D573AF" w:rsidDel="007C4BE2">
                <w:rPr>
                  <w:rFonts w:ascii="Arial" w:hAnsi="Arial" w:cs="Arial"/>
                  <w:bCs/>
                  <w:sz w:val="20"/>
                  <w:szCs w:val="20"/>
                </w:rPr>
                <w:delText xml:space="preserve"> (v</w:delText>
              </w:r>
              <w:r w:rsidR="00687273" w:rsidRPr="00D573AF" w:rsidDel="007C4BE2">
                <w:rPr>
                  <w:rFonts w:ascii="Arial" w:hAnsi="Arial" w:cs="Arial"/>
                  <w:bCs/>
                  <w:sz w:val="20"/>
                  <w:szCs w:val="20"/>
                </w:rPr>
                <w:delText> </w:delText>
              </w:r>
              <w:r w:rsidRPr="00D573AF" w:rsidDel="007C4BE2">
                <w:rPr>
                  <w:rFonts w:ascii="Arial" w:hAnsi="Arial" w:cs="Arial"/>
                  <w:bCs/>
                  <w:sz w:val="20"/>
                  <w:szCs w:val="20"/>
                </w:rPr>
                <w:delText xml:space="preserve">súlade s podmienkou poskytnutia príspevku č. </w:delText>
              </w:r>
              <w:r w:rsidR="00411EE2" w:rsidRPr="00747D5E" w:rsidDel="007C4BE2">
                <w:rPr>
                  <w:rFonts w:ascii="Arial" w:hAnsi="Arial" w:cs="Arial"/>
                  <w:bCs/>
                  <w:sz w:val="20"/>
                  <w:szCs w:val="20"/>
                </w:rPr>
                <w:delText>1</w:delText>
              </w:r>
              <w:r w:rsidR="00747D5E" w:rsidRPr="000D501D" w:rsidDel="007C4BE2">
                <w:rPr>
                  <w:rFonts w:ascii="Arial" w:hAnsi="Arial" w:cs="Arial"/>
                  <w:bCs/>
                  <w:sz w:val="20"/>
                  <w:szCs w:val="20"/>
                </w:rPr>
                <w:delText>8</w:delText>
              </w:r>
              <w:r w:rsidRPr="00747D5E" w:rsidDel="007C4BE2">
                <w:rPr>
                  <w:rFonts w:ascii="Arial" w:hAnsi="Arial" w:cs="Arial"/>
                  <w:bCs/>
                  <w:sz w:val="20"/>
                  <w:szCs w:val="20"/>
                </w:rPr>
                <w:delText>)</w:delText>
              </w:r>
            </w:del>
            <w:r w:rsidRPr="00747D5E">
              <w:rPr>
                <w:rFonts w:ascii="Arial" w:hAnsi="Arial" w:cs="Arial"/>
                <w:bCs/>
                <w:sz w:val="20"/>
                <w:szCs w:val="20"/>
              </w:rPr>
              <w:t>.</w:t>
            </w:r>
            <w:r w:rsidRPr="00D573AF">
              <w:rPr>
                <w:rFonts w:ascii="Arial" w:hAnsi="Arial" w:cs="Arial"/>
                <w:bCs/>
                <w:sz w:val="20"/>
                <w:szCs w:val="20"/>
              </w:rPr>
              <w:t xml:space="preserve"> </w:t>
            </w:r>
            <w:bookmarkStart w:id="123" w:name="_Hlk500342161"/>
            <w:r w:rsidRPr="00D573AF">
              <w:rPr>
                <w:rFonts w:ascii="Arial" w:hAnsi="Arial" w:cs="Arial"/>
                <w:bCs/>
                <w:sz w:val="20"/>
                <w:szCs w:val="20"/>
              </w:rPr>
              <w:t>Zároveň žiadateľ v rámci formulára ŽoPr uvedie, že prispieva k cieľom horizontálnych princípov na to určeným miestom. Žiadateľ v časti 10 Formulára ŽoPr poskytne k tejto podmienke čestné vyhlásenie.</w:t>
            </w:r>
            <w:bookmarkEnd w:id="123"/>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35E811EB"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B8148A" w14:textId="38847A29" w:rsidR="00F17F37" w:rsidRDefault="00997F82" w:rsidP="00F17F37">
            <w:pPr>
              <w:pStyle w:val="Odsekzoznamu"/>
              <w:spacing w:before="120" w:after="120" w:line="240" w:lineRule="auto"/>
              <w:ind w:left="85" w:right="85"/>
              <w:contextualSpacing w:val="0"/>
              <w:jc w:val="both"/>
              <w:rPr>
                <w:ins w:id="124" w:author="NTB2-20180123" w:date="2023-01-02T10:13:00Z"/>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del w:id="125" w:author="NTB2-20180123" w:date="2023-01-02T10:12:00Z">
              <w:r w:rsidRPr="00AA50FD" w:rsidDel="007C4BE2">
                <w:rPr>
                  <w:rFonts w:ascii="Arial" w:hAnsi="Arial" w:cs="Arial"/>
                  <w:bCs/>
                  <w:sz w:val="20"/>
                  <w:szCs w:val="20"/>
                </w:rPr>
                <w:delText>ých</w:delText>
              </w:r>
            </w:del>
            <w:ins w:id="126" w:author="NTB2-20180123" w:date="2023-01-02T10:12:00Z">
              <w:r w:rsidR="007C4BE2">
                <w:rPr>
                  <w:rFonts w:ascii="Arial" w:hAnsi="Arial" w:cs="Arial"/>
                  <w:bCs/>
                  <w:sz w:val="20"/>
                  <w:szCs w:val="20"/>
                </w:rPr>
                <w:t>ej</w:t>
              </w:r>
            </w:ins>
            <w:r w:rsidRPr="00AA50FD">
              <w:rPr>
                <w:rFonts w:ascii="Arial" w:hAnsi="Arial" w:cs="Arial"/>
                <w:bCs/>
                <w:sz w:val="20"/>
                <w:szCs w:val="20"/>
              </w:rPr>
              <w:t xml:space="preserve"> aktiv</w:t>
            </w:r>
            <w:ins w:id="127" w:author="NTB2-20180123" w:date="2023-01-02T10:12:00Z">
              <w:r w:rsidR="007C4BE2">
                <w:rPr>
                  <w:rFonts w:ascii="Arial" w:hAnsi="Arial" w:cs="Arial"/>
                  <w:bCs/>
                  <w:sz w:val="20"/>
                  <w:szCs w:val="20"/>
                </w:rPr>
                <w:t>ity</w:t>
              </w:r>
            </w:ins>
            <w:del w:id="128" w:author="NTB2-20180123" w:date="2023-01-02T10:12:00Z">
              <w:r w:rsidRPr="00AA50FD" w:rsidDel="007C4BE2">
                <w:rPr>
                  <w:rFonts w:ascii="Arial" w:hAnsi="Arial" w:cs="Arial"/>
                  <w:bCs/>
                  <w:sz w:val="20"/>
                  <w:szCs w:val="20"/>
                </w:rPr>
                <w:delText>ít</w:delText>
              </w:r>
            </w:del>
            <w:r w:rsidRPr="00AA50FD">
              <w:rPr>
                <w:rFonts w:ascii="Arial" w:hAnsi="Arial" w:cs="Arial"/>
                <w:bCs/>
                <w:sz w:val="20"/>
                <w:szCs w:val="20"/>
              </w:rPr>
              <w:t xml:space="preserve"> a oprávnených výdavkov</w:t>
            </w:r>
            <w:r w:rsidRPr="00771033">
              <w:rPr>
                <w:rFonts w:ascii="Arial" w:hAnsi="Arial" w:cs="Arial"/>
                <w:bCs/>
                <w:sz w:val="20"/>
                <w:szCs w:val="20"/>
              </w:rPr>
              <w:t>.</w:t>
            </w:r>
            <w:r w:rsidR="00F17F37">
              <w:rPr>
                <w:rFonts w:ascii="Arial" w:hAnsi="Arial" w:cs="Arial"/>
                <w:bCs/>
                <w:sz w:val="20"/>
                <w:szCs w:val="20"/>
              </w:rPr>
              <w:t xml:space="preserve"> </w:t>
            </w:r>
            <w:del w:id="129" w:author="NTB2-20180123" w:date="2023-01-02T10:12:00Z">
              <w:r w:rsidR="00F17F37" w:rsidRPr="00B26F6D" w:rsidDel="007C4BE2">
                <w:rPr>
                  <w:rFonts w:ascii="Arial" w:hAnsi="Arial" w:cs="Arial"/>
                  <w:bCs/>
                  <w:sz w:val="20"/>
                  <w:szCs w:val="20"/>
                </w:rPr>
                <w:delText>Oprávnené výdavky nesmú byť vynaložené (stavebné práce, tovary a služby uhradené) po 30.</w:delText>
              </w:r>
              <w:r w:rsidR="00F17F37" w:rsidDel="007C4BE2">
                <w:rPr>
                  <w:rFonts w:ascii="Arial" w:hAnsi="Arial" w:cs="Arial"/>
                  <w:bCs/>
                  <w:sz w:val="20"/>
                  <w:szCs w:val="20"/>
                </w:rPr>
                <w:delText>6.</w:delText>
              </w:r>
              <w:r w:rsidR="00F17F37" w:rsidRPr="00B26F6D" w:rsidDel="007C4BE2">
                <w:rPr>
                  <w:rFonts w:ascii="Arial" w:hAnsi="Arial" w:cs="Arial"/>
                  <w:bCs/>
                  <w:sz w:val="20"/>
                  <w:szCs w:val="20"/>
                </w:rPr>
                <w:delText>2023.</w:delText>
              </w:r>
            </w:del>
          </w:p>
          <w:p w14:paraId="4D4F3C34" w14:textId="0F8FF34E" w:rsidR="007C4BE2" w:rsidRDefault="007C4BE2" w:rsidP="00F17F37">
            <w:pPr>
              <w:pStyle w:val="Odsekzoznamu"/>
              <w:spacing w:before="120" w:after="120" w:line="240" w:lineRule="auto"/>
              <w:ind w:left="85" w:right="85"/>
              <w:contextualSpacing w:val="0"/>
              <w:jc w:val="both"/>
              <w:rPr>
                <w:rFonts w:ascii="Arial" w:hAnsi="Arial" w:cs="Arial"/>
                <w:bCs/>
                <w:sz w:val="20"/>
                <w:szCs w:val="20"/>
              </w:rPr>
            </w:pPr>
            <w:ins w:id="130" w:author="NTB2-20180123" w:date="2023-01-02T10:13:00Z">
              <w:r>
                <w:rPr>
                  <w:rFonts w:ascii="Arial" w:hAnsi="Arial" w:cs="Arial"/>
                  <w:bCs/>
                  <w:sz w:val="20"/>
                  <w:szCs w:val="20"/>
                </w:rPr>
                <w:t>Za oprávnené sú považované výlučne výdavky, ktoré vznikli (stavebné práce, tovary a/alebo služby, tvoriace predmet projektu uhradené dodávateľom) do 31. decembra 2023.</w:t>
              </w:r>
            </w:ins>
          </w:p>
          <w:p w14:paraId="5D5B9132" w14:textId="7668B01B" w:rsidR="00997F82" w:rsidRDefault="00997F82" w:rsidP="00687273">
            <w:pPr>
              <w:pStyle w:val="Odsekzoznamu"/>
              <w:spacing w:before="120" w:after="120" w:line="240" w:lineRule="auto"/>
              <w:ind w:left="85" w:right="85"/>
              <w:contextualSpacing w:val="0"/>
              <w:jc w:val="both"/>
              <w:rPr>
                <w:ins w:id="131" w:author="NTB2-20180123" w:date="2023-01-02T10:14:00Z"/>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ins w:id="132" w:author="NTB2-20180123" w:date="2023-01-02T10:13:00Z">
              <w:r w:rsidR="00C87F28">
                <w:rPr>
                  <w:rFonts w:ascii="Arial" w:hAnsi="Arial" w:cs="Arial"/>
                  <w:bCs/>
                  <w:sz w:val="20"/>
                  <w:szCs w:val="20"/>
                </w:rPr>
                <w:t xml:space="preserve">č. 343/2015 Z. z. </w:t>
              </w:r>
            </w:ins>
            <w:r w:rsidRPr="00771033">
              <w:rPr>
                <w:rFonts w:ascii="Arial" w:hAnsi="Arial" w:cs="Arial"/>
                <w:bCs/>
                <w:sz w:val="20"/>
                <w:szCs w:val="20"/>
              </w:rPr>
              <w:t xml:space="preserve">o verejnom obstarávaní </w:t>
            </w:r>
            <w:ins w:id="133" w:author="NTB2-20180123" w:date="2023-01-02T10:13:00Z">
              <w:r w:rsidR="00C87F28">
                <w:rPr>
                  <w:rFonts w:ascii="Arial" w:hAnsi="Arial" w:cs="Arial"/>
                  <w:bCs/>
                  <w:sz w:val="20"/>
                  <w:szCs w:val="20"/>
                </w:rPr>
                <w:t xml:space="preserve">a o zmene a doplnení niektorých zákonov v znení neskorších predpisov (ďalej len „zákon o verejnom obstarávaní“) </w:t>
              </w:r>
            </w:ins>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ins w:id="134" w:author="NTB2-20180123" w:date="2023-01-02T10:14:00Z">
              <w:r w:rsidR="00C87F28">
                <w:rPr>
                  <w:rFonts w:ascii="Arial" w:hAnsi="Arial" w:cs="Arial"/>
                  <w:bCs/>
                  <w:sz w:val="20"/>
                  <w:szCs w:val="20"/>
                </w:rPr>
                <w:t>:</w:t>
              </w:r>
            </w:ins>
            <w:del w:id="135" w:author="NTB2-20180123" w:date="2023-01-02T10:14:00Z">
              <w:r w:rsidDel="00C87F28">
                <w:rPr>
                  <w:rFonts w:ascii="Arial" w:hAnsi="Arial" w:cs="Arial"/>
                  <w:bCs/>
                  <w:sz w:val="20"/>
                  <w:szCs w:val="20"/>
                </w:rPr>
                <w:delText>.</w:delText>
              </w:r>
            </w:del>
          </w:p>
          <w:p w14:paraId="1D558C34" w14:textId="77777777" w:rsidR="00C87F28" w:rsidRDefault="00C87F28" w:rsidP="00C87F28">
            <w:pPr>
              <w:pStyle w:val="Odsekzoznamu"/>
              <w:spacing w:before="120" w:after="120" w:line="240" w:lineRule="auto"/>
              <w:ind w:left="85" w:right="85"/>
              <w:contextualSpacing w:val="0"/>
              <w:jc w:val="both"/>
              <w:rPr>
                <w:ins w:id="136" w:author="NTB2-20180123" w:date="2023-01-02T10:14:00Z"/>
                <w:rFonts w:ascii="Arial" w:hAnsi="Arial" w:cs="Arial"/>
                <w:bCs/>
                <w:sz w:val="20"/>
                <w:szCs w:val="20"/>
              </w:rPr>
            </w:pPr>
            <w:ins w:id="137" w:author="NTB2-20180123" w:date="2023-01-02T10:14:00Z">
              <w:r>
                <w:rPr>
                  <w:rFonts w:ascii="Arial" w:hAnsi="Arial" w:cs="Arial"/>
                  <w:bCs/>
                  <w:sz w:val="20"/>
                  <w:szCs w:val="20"/>
                </w:rPr>
                <w:fldChar w:fldCharType="begin"/>
              </w:r>
              <w:r>
                <w:rPr>
                  <w:rFonts w:ascii="Arial" w:hAnsi="Arial" w:cs="Arial"/>
                  <w:bCs/>
                  <w:sz w:val="20"/>
                  <w:szCs w:val="20"/>
                </w:rPr>
                <w:instrText xml:space="preserve"> HYPERLINK "https://www.mirri.gov.sk/mpsr/irop-programove-obdobie-2014-2020/clld/programove-dokumenty/prirucka-k-procesu-verejneho-obstaravania/index.html" </w:instrText>
              </w:r>
              <w:r>
                <w:rPr>
                  <w:rFonts w:ascii="Arial" w:hAnsi="Arial" w:cs="Arial"/>
                  <w:bCs/>
                  <w:sz w:val="20"/>
                  <w:szCs w:val="20"/>
                </w:rPr>
              </w:r>
              <w:r>
                <w:rPr>
                  <w:rFonts w:ascii="Arial" w:hAnsi="Arial" w:cs="Arial"/>
                  <w:bCs/>
                  <w:sz w:val="20"/>
                  <w:szCs w:val="20"/>
                </w:rP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Fonts w:ascii="Arial" w:hAnsi="Arial" w:cs="Arial"/>
                  <w:bCs/>
                  <w:sz w:val="20"/>
                  <w:szCs w:val="20"/>
                </w:rPr>
                <w:fldChar w:fldCharType="end"/>
              </w:r>
            </w:ins>
          </w:p>
          <w:p w14:paraId="2938E89B" w14:textId="598E0E01" w:rsidR="00C87F28" w:rsidDel="00C87F28" w:rsidRDefault="00C87F28" w:rsidP="00687273">
            <w:pPr>
              <w:pStyle w:val="Odsekzoznamu"/>
              <w:spacing w:before="120" w:after="120" w:line="240" w:lineRule="auto"/>
              <w:ind w:left="85" w:right="85"/>
              <w:contextualSpacing w:val="0"/>
              <w:jc w:val="both"/>
              <w:rPr>
                <w:del w:id="138" w:author="NTB2-20180123" w:date="2023-01-02T10:14:00Z"/>
                <w:rFonts w:ascii="Arial" w:hAnsi="Arial" w:cs="Arial"/>
                <w:bCs/>
                <w:sz w:val="20"/>
                <w:szCs w:val="20"/>
              </w:rPr>
            </w:pPr>
          </w:p>
          <w:p w14:paraId="1CDE0C6C" w14:textId="63FB6418" w:rsidR="00997F82" w:rsidDel="00C87F28" w:rsidRDefault="00997F82" w:rsidP="00687273">
            <w:pPr>
              <w:pStyle w:val="Odsekzoznamu"/>
              <w:spacing w:before="120" w:after="120" w:line="240" w:lineRule="auto"/>
              <w:ind w:left="85" w:right="85"/>
              <w:contextualSpacing w:val="0"/>
              <w:jc w:val="both"/>
              <w:rPr>
                <w:del w:id="139" w:author="NTB2-20180123" w:date="2023-01-02T10:14:00Z"/>
                <w:rStyle w:val="Hypertextovprepojenie"/>
                <w:rFonts w:cs="Arial"/>
                <w:bCs/>
                <w:sz w:val="20"/>
                <w:szCs w:val="20"/>
              </w:rPr>
            </w:pPr>
            <w:del w:id="140" w:author="NTB2-20180123" w:date="2023-01-02T10:14:00Z">
              <w:r w:rsidDel="00C87F28">
                <w:rPr>
                  <w:rFonts w:ascii="Arial" w:hAnsi="Arial" w:cs="Arial"/>
                  <w:bCs/>
                  <w:sz w:val="20"/>
                  <w:szCs w:val="20"/>
                </w:rPr>
                <w:delText>Usmernenie RO k procesom verejného obstarávania:</w:delText>
              </w:r>
              <w:r w:rsidRPr="00771033" w:rsidDel="00C87F28">
                <w:rPr>
                  <w:rFonts w:ascii="Arial" w:hAnsi="Arial" w:cs="Arial"/>
                  <w:bCs/>
                  <w:sz w:val="20"/>
                  <w:szCs w:val="20"/>
                </w:rPr>
                <w:delText xml:space="preserve"> </w:delText>
              </w:r>
            </w:del>
          </w:p>
          <w:p w14:paraId="183D4C86" w14:textId="68E6F071" w:rsidR="007D58CE" w:rsidDel="00C87F28" w:rsidRDefault="00287F46" w:rsidP="00687273">
            <w:pPr>
              <w:pStyle w:val="Odsekzoznamu"/>
              <w:spacing w:before="120" w:after="120" w:line="240" w:lineRule="auto"/>
              <w:ind w:left="85" w:right="85"/>
              <w:contextualSpacing w:val="0"/>
              <w:jc w:val="both"/>
              <w:rPr>
                <w:del w:id="141" w:author="NTB2-20180123" w:date="2023-01-02T10:14:00Z"/>
                <w:rFonts w:ascii="Arial" w:hAnsi="Arial" w:cs="Arial"/>
                <w:bCs/>
                <w:sz w:val="20"/>
                <w:szCs w:val="20"/>
              </w:rPr>
            </w:pPr>
            <w:del w:id="142" w:author="NTB2-20180123" w:date="2023-01-02T10:14:00Z">
              <w:r w:rsidDel="00C87F28">
                <w:rPr>
                  <w:sz w:val="24"/>
                </w:rPr>
                <w:fldChar w:fldCharType="begin"/>
              </w:r>
              <w:r w:rsidDel="00C87F28">
                <w:delInstrText>HYPERLINK "http://www.mpsr.sk/index.php?navID=1121&amp;navID2=1121&amp;sID=67&amp;id=10956"</w:delInstrText>
              </w:r>
              <w:r w:rsidDel="00C87F28">
                <w:rPr>
                  <w:sz w:val="24"/>
                </w:rPr>
                <w:fldChar w:fldCharType="separate"/>
              </w:r>
              <w:r w:rsidR="007D58CE" w:rsidRPr="008274DA" w:rsidDel="00C87F28">
                <w:rPr>
                  <w:rStyle w:val="Hypertextovprepojenie"/>
                  <w:rFonts w:cs="Arial"/>
                  <w:bCs/>
                  <w:sz w:val="20"/>
                  <w:szCs w:val="20"/>
                </w:rPr>
                <w:delText>http://www.mpsr.sk/index.php?navID=1121&amp;navID2=1121&amp;sID=67&amp;id=10956</w:delText>
              </w:r>
              <w:r w:rsidDel="00C87F28">
                <w:rPr>
                  <w:rStyle w:val="Hypertextovprepojenie"/>
                  <w:rFonts w:cs="Arial"/>
                  <w:bCs/>
                  <w:sz w:val="20"/>
                  <w:szCs w:val="20"/>
                </w:rPr>
                <w:fldChar w:fldCharType="end"/>
              </w:r>
            </w:del>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44842720"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D573AF">
              <w:rPr>
                <w:rFonts w:ascii="Arial" w:hAnsi="Arial" w:cs="Arial"/>
                <w:b/>
                <w:sz w:val="20"/>
                <w:szCs w:val="20"/>
              </w:rPr>
              <w:t>Podmienky vyplývajúce zo schémy pomoci</w:t>
            </w:r>
            <w:r w:rsidR="00DE6CB6" w:rsidRPr="00D573AF">
              <w:rPr>
                <w:rFonts w:ascii="Arial" w:hAnsi="Arial" w:cs="Arial"/>
                <w:b/>
                <w:sz w:val="20"/>
                <w:szCs w:val="20"/>
              </w:rPr>
              <w:t xml:space="preserve"> de minimis DM – 18/2018</w:t>
            </w:r>
          </w:p>
        </w:tc>
      </w:tr>
      <w:tr w:rsidR="00997F82" w:rsidRPr="006A79F0" w14:paraId="7EDE3E7C" w14:textId="77777777" w:rsidTr="00687273">
        <w:tc>
          <w:tcPr>
            <w:tcW w:w="9776" w:type="dxa"/>
            <w:shd w:val="clear" w:color="auto" w:fill="auto"/>
          </w:tcPr>
          <w:p w14:paraId="21AE1709"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EB66A25" w14:textId="1413A429"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Poskytnutie pomoci v rámci tejto výzvy je poskytnutím pomoci de minimis z IROP v súlade so schémou pomoci</w:t>
            </w:r>
            <w:r w:rsidR="0004038B" w:rsidRPr="00D573AF">
              <w:rPr>
                <w:rFonts w:ascii="Arial" w:hAnsi="Arial" w:cs="Arial"/>
                <w:bCs/>
                <w:sz w:val="20"/>
                <w:szCs w:val="20"/>
              </w:rPr>
              <w:t xml:space="preserve"> DM – 18/2018</w:t>
            </w:r>
            <w:r w:rsidRPr="00D573AF">
              <w:rPr>
                <w:rFonts w:ascii="Arial" w:hAnsi="Arial" w:cs="Arial"/>
                <w:bCs/>
                <w:sz w:val="20"/>
                <w:szCs w:val="20"/>
              </w:rPr>
              <w:t xml:space="preserve">, ktorá je dostupná na webovom sídle </w:t>
            </w:r>
            <w:ins w:id="143" w:author="NTB2-20180123" w:date="2023-01-02T10:18:00Z">
              <w:r w:rsidR="00CA64D5" w:rsidRPr="0025535C">
                <w:rPr>
                  <w:rFonts w:ascii="Arial" w:hAnsi="Arial" w:cs="Arial"/>
                  <w:sz w:val="20"/>
                  <w:szCs w:val="20"/>
                </w:rPr>
                <w:fldChar w:fldCharType="begin"/>
              </w:r>
              <w:r w:rsidR="00CA64D5" w:rsidRPr="00041560">
                <w:rPr>
                  <w:rFonts w:ascii="Arial" w:hAnsi="Arial" w:cs="Arial"/>
                  <w:sz w:val="20"/>
                  <w:szCs w:val="20"/>
                </w:rPr>
                <w:instrText xml:space="preserve"> HYPERLINK "https://www.mirri.gov.sk/mpsr/irop-programove-obdobie-2014-2020/clld/programove-dokumenty/statna-pomoc/index.html" </w:instrText>
              </w:r>
              <w:r w:rsidR="00CA64D5" w:rsidRPr="0025535C">
                <w:rPr>
                  <w:rFonts w:ascii="Arial" w:hAnsi="Arial" w:cs="Arial"/>
                  <w:sz w:val="20"/>
                  <w:szCs w:val="20"/>
                </w:rPr>
              </w:r>
              <w:r w:rsidR="00CA64D5" w:rsidRPr="0025535C">
                <w:rPr>
                  <w:rFonts w:ascii="Arial" w:hAnsi="Arial" w:cs="Arial"/>
                  <w:sz w:val="20"/>
                  <w:szCs w:val="20"/>
                </w:rPr>
                <w:fldChar w:fldCharType="separate"/>
              </w:r>
              <w:r w:rsidR="00CA64D5" w:rsidRPr="00FA7A1A">
                <w:rPr>
                  <w:rStyle w:val="Hypertextovprepojenie"/>
                  <w:sz w:val="20"/>
                </w:rPr>
                <w:t>https://www.mirri.gov.sk/mpsr/irop-programove-obdobie-2014-2020/clld/programove-dokumenty/statna-pomoc/index.html</w:t>
              </w:r>
              <w:r w:rsidR="00CA64D5" w:rsidRPr="0025535C">
                <w:rPr>
                  <w:rFonts w:ascii="Arial" w:hAnsi="Arial" w:cs="Arial"/>
                  <w:sz w:val="20"/>
                  <w:szCs w:val="20"/>
                </w:rPr>
                <w:fldChar w:fldCharType="end"/>
              </w:r>
            </w:ins>
            <w:del w:id="144" w:author="NTB2-20180123" w:date="2023-01-02T10:18:00Z">
              <w:r w:rsidDel="00CA64D5">
                <w:rPr>
                  <w:sz w:val="24"/>
                </w:rPr>
                <w:fldChar w:fldCharType="begin"/>
              </w:r>
              <w:r w:rsidDel="00CA64D5">
                <w:delInstrText>HYPERLINK "https://www.mpsr.sk/schema-minimalnej-pomoci-na-podporu-mikro-a-malych-podnikov-schema-pomoci-de-minimis/1329-67-1329-13632/"</w:delInstrText>
              </w:r>
              <w:r w:rsidDel="00CA64D5">
                <w:rPr>
                  <w:sz w:val="24"/>
                </w:rPr>
                <w:fldChar w:fldCharType="separate"/>
              </w:r>
              <w:r w:rsidR="00E70BDA" w:rsidRPr="00B97EA6" w:rsidDel="00CA64D5">
                <w:rPr>
                  <w:rStyle w:val="Hypertextovprepojenie"/>
                  <w:rFonts w:cs="Arial"/>
                  <w:sz w:val="20"/>
                  <w:szCs w:val="20"/>
                </w:rPr>
                <w:delText>https://www.mpsr.sk/schema-minimalnej-pomoci-na-podporu-mikro-a-malych-podnikov-schema-pomoci-de-minimis/1329-67-1329-13632/</w:delText>
              </w:r>
              <w:r w:rsidDel="00CA64D5">
                <w:rPr>
                  <w:rStyle w:val="Hypertextovprepojenie"/>
                  <w:rFonts w:cs="Arial"/>
                  <w:sz w:val="20"/>
                  <w:szCs w:val="20"/>
                </w:rPr>
                <w:fldChar w:fldCharType="end"/>
              </w:r>
              <w:r w:rsidR="00E70BDA" w:rsidDel="00CA64D5">
                <w:rPr>
                  <w:rFonts w:ascii="Arial" w:hAnsi="Arial" w:cs="Arial"/>
                  <w:sz w:val="20"/>
                  <w:szCs w:val="20"/>
                </w:rPr>
                <w:delText xml:space="preserve"> </w:delText>
              </w:r>
            </w:del>
            <w:r w:rsidRPr="00D573AF">
              <w:rPr>
                <w:rFonts w:ascii="Arial" w:hAnsi="Arial" w:cs="Arial"/>
                <w:bCs/>
                <w:sz w:val="20"/>
                <w:szCs w:val="20"/>
              </w:rPr>
              <w:t>.</w:t>
            </w:r>
          </w:p>
          <w:p w14:paraId="2712D7EC"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okrem podmienok poskytnutia príspevku definovaných touto výzvou spĺňať zároveň nasledovné podmienky poskytnutia pomoci vyplývajúce zo schémy pomoci:</w:t>
            </w:r>
          </w:p>
          <w:p w14:paraId="18F24158" w14:textId="77777777" w:rsidR="00997F82" w:rsidRPr="00D573AF"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sidRPr="00D573AF">
              <w:rPr>
                <w:rFonts w:ascii="Arial" w:hAnsi="Arial" w:cs="Arial"/>
                <w:bCs/>
                <w:sz w:val="20"/>
                <w:szCs w:val="20"/>
              </w:rPr>
              <w:t>Žiadateľ nesmie byť podnik,</w:t>
            </w:r>
            <w:r w:rsidRPr="00D573AF">
              <w:rPr>
                <w:rStyle w:val="Odkaznapoznmkupodiarou"/>
                <w:rFonts w:ascii="Arial" w:hAnsi="Arial" w:cs="Arial"/>
                <w:bCs/>
                <w:sz w:val="20"/>
                <w:szCs w:val="20"/>
              </w:rPr>
              <w:footnoteReference w:id="2"/>
            </w:r>
            <w:r w:rsidRPr="00D573AF">
              <w:rPr>
                <w:rFonts w:ascii="Arial" w:hAnsi="Arial" w:cs="Arial"/>
                <w:bCs/>
                <w:sz w:val="20"/>
                <w:szCs w:val="20"/>
              </w:rPr>
              <w:t>:</w:t>
            </w:r>
          </w:p>
          <w:p w14:paraId="20C180D2" w14:textId="77777777" w:rsidR="00997F82" w:rsidRPr="00D573AF"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sidRPr="00D573AF">
              <w:rPr>
                <w:rFonts w:ascii="Arial" w:hAnsi="Arial" w:cs="Arial"/>
                <w:bCs/>
                <w:sz w:val="20"/>
                <w:szCs w:val="20"/>
              </w:rPr>
              <w:t>ktorý pôsobí v sektore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w:t>
            </w:r>
          </w:p>
          <w:p w14:paraId="3A77C671"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lastRenderedPageBreak/>
              <w:t>ktorý pôsobí v oblasti prvovýroby poľnohospodárskych výrobkov;</w:t>
            </w:r>
          </w:p>
          <w:p w14:paraId="2004A1D6"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pôsobí v sektore spracovania a marketingu poľnohospodárskych produktov, v prípade ak:</w:t>
            </w:r>
          </w:p>
          <w:p w14:paraId="6CC15ED7" w14:textId="77777777" w:rsidR="00997F82" w:rsidRPr="00D573AF" w:rsidRDefault="00997F82" w:rsidP="003E6697">
            <w:pPr>
              <w:pStyle w:val="Odsekzoznamu"/>
              <w:spacing w:before="60" w:after="60" w:line="240" w:lineRule="auto"/>
              <w:ind w:left="1641" w:right="85" w:hanging="284"/>
              <w:jc w:val="both"/>
              <w:rPr>
                <w:rFonts w:ascii="Arial" w:hAnsi="Arial" w:cs="Arial"/>
                <w:bCs/>
                <w:sz w:val="20"/>
                <w:szCs w:val="20"/>
              </w:rPr>
            </w:pPr>
            <w:r w:rsidRPr="00D573AF">
              <w:rPr>
                <w:rFonts w:ascii="Arial" w:hAnsi="Arial" w:cs="Arial"/>
                <w:bCs/>
                <w:sz w:val="20"/>
                <w:szCs w:val="20"/>
              </w:rPr>
              <w:t>•</w:t>
            </w:r>
            <w:r w:rsidRPr="00D573AF">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D573AF" w:rsidRDefault="00997F82" w:rsidP="003E6697">
            <w:pPr>
              <w:pStyle w:val="Odsekzoznamu"/>
              <w:spacing w:line="240" w:lineRule="auto"/>
              <w:ind w:left="1639" w:right="85" w:hanging="284"/>
              <w:contextualSpacing w:val="0"/>
              <w:jc w:val="both"/>
              <w:rPr>
                <w:rFonts w:ascii="Arial" w:hAnsi="Arial" w:cs="Arial"/>
                <w:bCs/>
                <w:sz w:val="20"/>
                <w:szCs w:val="20"/>
              </w:rPr>
            </w:pPr>
            <w:r w:rsidRPr="00D573AF">
              <w:rPr>
                <w:rFonts w:ascii="Arial" w:hAnsi="Arial" w:cs="Arial"/>
                <w:bCs/>
                <w:sz w:val="20"/>
                <w:szCs w:val="20"/>
              </w:rPr>
              <w:t>•</w:t>
            </w:r>
            <w:r w:rsidRPr="00D573AF">
              <w:rPr>
                <w:rFonts w:ascii="Arial" w:hAnsi="Arial" w:cs="Arial"/>
                <w:bCs/>
                <w:sz w:val="20"/>
                <w:szCs w:val="20"/>
              </w:rPr>
              <w:tab/>
              <w:t>ak je pomoc podmienená tým, že bude čiastočne alebo úplne postúpená prvovýrobcom;</w:t>
            </w:r>
          </w:p>
          <w:p w14:paraId="744EE513" w14:textId="77777777" w:rsidR="00997F82" w:rsidRPr="00D573AF"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žiada 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1B6F427"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ktorý žiada o pomoc, ktorá je podmienená uprednostňovaním používania domácich tovarov pred dovážanými;</w:t>
            </w:r>
          </w:p>
          <w:p w14:paraId="32C14586" w14:textId="77777777" w:rsidR="00997F82" w:rsidRPr="00D573AF"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D573AF">
              <w:rPr>
                <w:rFonts w:ascii="Arial" w:hAnsi="Arial" w:cs="Arial"/>
                <w:bCs/>
                <w:sz w:val="20"/>
                <w:szCs w:val="20"/>
              </w:rPr>
              <w:t>voči ktorému je nárokované vrátenie pomoci na základe predchádzajúceho rozhodnutia Komisie, ktorým bola poskytnutá pomoc označená za neoprávnenú a nezlučiteľnú s vnútorným trhom.</w:t>
            </w:r>
          </w:p>
          <w:p w14:paraId="3B94F8DA" w14:textId="7825EE33" w:rsidR="00997F82" w:rsidRPr="00D573AF"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sidRPr="00D573AF">
              <w:rPr>
                <w:rFonts w:ascii="Arial" w:hAnsi="Arial" w:cs="Arial"/>
                <w:bCs/>
                <w:sz w:val="20"/>
                <w:szCs w:val="20"/>
              </w:rPr>
              <w:t>Počas obdobia udržateľnosti projektu (tri roky po ukončení realizácie projektu) nedôjde k zásadnému poklesu zamestnanosti v podniku vo vzťahu k podporen</w:t>
            </w:r>
            <w:ins w:id="145" w:author="NTB2-20180123" w:date="2023-01-02T10:19:00Z">
              <w:r w:rsidR="00CA64D5">
                <w:rPr>
                  <w:rFonts w:ascii="Arial" w:hAnsi="Arial" w:cs="Arial"/>
                  <w:bCs/>
                  <w:sz w:val="20"/>
                  <w:szCs w:val="20"/>
                </w:rPr>
                <w:t>é</w:t>
              </w:r>
            </w:ins>
            <w:del w:id="146" w:author="NTB2-20180123" w:date="2023-01-02T10:19:00Z">
              <w:r w:rsidRPr="00D573AF" w:rsidDel="00CA64D5">
                <w:rPr>
                  <w:rFonts w:ascii="Arial" w:hAnsi="Arial" w:cs="Arial"/>
                  <w:bCs/>
                  <w:sz w:val="20"/>
                  <w:szCs w:val="20"/>
                </w:rPr>
                <w:delText>ý</w:delText>
              </w:r>
            </w:del>
            <w:r w:rsidRPr="00D573AF">
              <w:rPr>
                <w:rFonts w:ascii="Arial" w:hAnsi="Arial" w:cs="Arial"/>
                <w:bCs/>
                <w:sz w:val="20"/>
                <w:szCs w:val="20"/>
              </w:rPr>
              <w:t>m</w:t>
            </w:r>
            <w:ins w:id="147" w:author="NTB2-20180123" w:date="2023-01-02T10:19:00Z">
              <w:r w:rsidR="00CA64D5">
                <w:rPr>
                  <w:rFonts w:ascii="Arial" w:hAnsi="Arial" w:cs="Arial"/>
                  <w:bCs/>
                  <w:sz w:val="20"/>
                  <w:szCs w:val="20"/>
                </w:rPr>
                <w:t>u</w:t>
              </w:r>
            </w:ins>
            <w:r w:rsidRPr="00D573AF">
              <w:rPr>
                <w:rFonts w:ascii="Arial" w:hAnsi="Arial" w:cs="Arial"/>
                <w:bCs/>
                <w:sz w:val="20"/>
                <w:szCs w:val="20"/>
              </w:rPr>
              <w:t xml:space="preserve"> </w:t>
            </w:r>
            <w:del w:id="148" w:author="NTB2-20180123" w:date="2023-01-02T10:19:00Z">
              <w:r w:rsidRPr="00D573AF" w:rsidDel="00CA64D5">
                <w:rPr>
                  <w:rFonts w:ascii="Arial" w:hAnsi="Arial" w:cs="Arial"/>
                  <w:bCs/>
                  <w:sz w:val="20"/>
                  <w:szCs w:val="20"/>
                </w:rPr>
                <w:delText xml:space="preserve">aktivitám </w:delText>
              </w:r>
            </w:del>
            <w:r w:rsidRPr="00D573AF">
              <w:rPr>
                <w:rFonts w:ascii="Arial" w:hAnsi="Arial" w:cs="Arial"/>
                <w:bCs/>
                <w:sz w:val="20"/>
                <w:szCs w:val="20"/>
              </w:rPr>
              <w:t>projektu.</w:t>
            </w:r>
          </w:p>
          <w:p w14:paraId="5D1B8E7F" w14:textId="77777777" w:rsidR="00997F82" w:rsidRPr="00D573AF"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sidRPr="00D573AF">
              <w:rPr>
                <w:rFonts w:ascii="Arial" w:hAnsi="Arial" w:cs="Arial"/>
                <w:bCs/>
                <w:sz w:val="20"/>
                <w:szCs w:val="20"/>
              </w:rPr>
              <w:t xml:space="preserve">Voči žiadateľovi nie je nárokované vrátenie pomoci na základe predchádzajúceho rozhodnutia Komisie, ktorým bola poskytnutá pomoc označená za neoprávnenú a nezlučiteľnú s vnútorným trhom. </w:t>
            </w:r>
          </w:p>
          <w:p w14:paraId="05368D09" w14:textId="77777777" w:rsidR="00997F82" w:rsidRPr="00D573AF"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D573AF">
              <w:rPr>
                <w:rFonts w:ascii="Arial" w:hAnsi="Arial" w:cs="Arial"/>
                <w:b/>
                <w:bCs/>
                <w:sz w:val="20"/>
                <w:szCs w:val="20"/>
              </w:rPr>
              <w:t>Forma preukázania:</w:t>
            </w:r>
          </w:p>
          <w:p w14:paraId="18CD3F28" w14:textId="77777777" w:rsidR="00997F82" w:rsidRPr="00D573AF"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Čestné vyhlásenie v žiadosti o príspevok.</w:t>
            </w:r>
          </w:p>
          <w:p w14:paraId="14FC8D71" w14:textId="77777777" w:rsidR="00997F82" w:rsidRPr="00D573AF"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37CAEC76" w14:textId="334CD982" w:rsidR="00F328C7" w:rsidRPr="00D573AF" w:rsidRDefault="00997F82" w:rsidP="00856493">
            <w:pPr>
              <w:pStyle w:val="Odsekzoznamu"/>
              <w:widowControl w:val="0"/>
              <w:spacing w:before="120" w:after="120" w:line="240" w:lineRule="auto"/>
              <w:ind w:left="85" w:right="85"/>
              <w:contextualSpacing w:val="0"/>
              <w:jc w:val="both"/>
              <w:rPr>
                <w:rFonts w:ascii="Arial" w:hAnsi="Arial" w:cs="Arial"/>
                <w:bCs/>
                <w:sz w:val="20"/>
                <w:szCs w:val="20"/>
              </w:rPr>
            </w:pPr>
            <w:del w:id="149" w:author="NTB2-20180123" w:date="2023-01-02T10:22:00Z">
              <w:r w:rsidRPr="00D573AF" w:rsidDel="00CA64D5">
                <w:rPr>
                  <w:rFonts w:ascii="Arial" w:hAnsi="Arial" w:cs="Arial"/>
                  <w:bCs/>
                  <w:sz w:val="20"/>
                  <w:szCs w:val="20"/>
                </w:rPr>
                <w:delText xml:space="preserve">Podmienka sa považuje za splnenú predložením štatutárnym orgánom (alebo splnomocnenou osobou) podpísanej ŽoPr so všetkými vyhláseniami, ktoré sa vzťahujú k výzve zameranej na aktivitu A1. </w:delText>
              </w:r>
            </w:del>
            <w:del w:id="150" w:author="NTB2-20180123" w:date="2023-01-02T10:23:00Z">
              <w:r w:rsidRPr="00D573AF" w:rsidDel="00CA64D5">
                <w:rPr>
                  <w:rFonts w:ascii="Arial" w:hAnsi="Arial" w:cs="Arial"/>
                  <w:bCs/>
                  <w:sz w:val="20"/>
                  <w:szCs w:val="20"/>
                </w:rPr>
                <w:delText xml:space="preserve">Podmienka č. 3 je nad rámec čestného vyhlásenia overovaná aj </w:delText>
              </w:r>
            </w:del>
            <w:ins w:id="151" w:author="NTB2-20180123" w:date="2023-01-02T10:23:00Z">
              <w:r w:rsidR="00CA64D5">
                <w:rPr>
                  <w:rFonts w:ascii="Arial" w:hAnsi="Arial" w:cs="Arial"/>
                  <w:bCs/>
                  <w:sz w:val="20"/>
                  <w:szCs w:val="20"/>
                </w:rPr>
                <w:t>MAS overí splnenie podmienok</w:t>
              </w:r>
              <w:r w:rsidR="00CA64D5" w:rsidRPr="00D573AF">
                <w:rPr>
                  <w:rFonts w:ascii="Arial" w:hAnsi="Arial" w:cs="Arial"/>
                  <w:bCs/>
                  <w:sz w:val="20"/>
                  <w:szCs w:val="20"/>
                </w:rPr>
                <w:t xml:space="preserve"> </w:t>
              </w:r>
            </w:ins>
            <w:r w:rsidRPr="00D573AF">
              <w:rPr>
                <w:rFonts w:ascii="Arial" w:hAnsi="Arial" w:cs="Arial"/>
                <w:bCs/>
                <w:sz w:val="20"/>
                <w:szCs w:val="20"/>
              </w:rPr>
              <w:t xml:space="preserve">na základe údajov verejne dostupných na webovom sídle </w:t>
            </w:r>
            <w:ins w:id="152" w:author="NTB2-20180123" w:date="2023-01-02T10:23:00Z">
              <w:r w:rsidR="00CA64D5" w:rsidRPr="00F37E7A">
                <w:rPr>
                  <w:rFonts w:ascii="Arial" w:hAnsi="Arial" w:cs="Arial"/>
                  <w:bCs/>
                  <w:sz w:val="20"/>
                  <w:szCs w:val="20"/>
                </w:rPr>
                <w:t xml:space="preserve">Protimonopolného úradu Slovenskej republiky: </w:t>
              </w:r>
            </w:ins>
            <w:r w:rsidR="00CA64D5" w:rsidRPr="00C407FD">
              <w:rPr>
                <w:rStyle w:val="Hypertextovprepojenie"/>
                <w:rFonts w:cs="Arial"/>
                <w:sz w:val="20"/>
                <w:szCs w:val="20"/>
              </w:rPr>
              <w:fldChar w:fldCharType="begin"/>
            </w:r>
            <w:r w:rsidR="00CA64D5" w:rsidRPr="00C407FD">
              <w:rPr>
                <w:rStyle w:val="Hypertextovprepojenie"/>
                <w:rFonts w:cs="Arial"/>
                <w:sz w:val="20"/>
                <w:szCs w:val="20"/>
              </w:rPr>
              <w:instrText xml:space="preserve"> HYPERLINK "https://www.antimon.gov.sk/rozhodnutia-europskej-komisie-prikazujuce-slovenskej-republike-vymahat-neopravnene-poskytnutu-a-nezlucitelnu-statnu-pomoc/?csrt=13893992393057977797" </w:instrText>
            </w:r>
            <w:r w:rsidR="00CA64D5" w:rsidRPr="00C407FD">
              <w:rPr>
                <w:rStyle w:val="Hypertextovprepojenie"/>
                <w:rFonts w:cs="Arial"/>
                <w:sz w:val="20"/>
                <w:szCs w:val="20"/>
              </w:rPr>
            </w:r>
            <w:r w:rsidR="00CA64D5" w:rsidRPr="00C407FD">
              <w:rPr>
                <w:rStyle w:val="Hypertextovprepojenie"/>
                <w:rFonts w:cs="Arial"/>
                <w:sz w:val="20"/>
                <w:szCs w:val="20"/>
              </w:rPr>
              <w:fldChar w:fldCharType="separate"/>
            </w:r>
            <w:ins w:id="153" w:author="NTB2-20180123" w:date="2023-01-02T10:23:00Z">
              <w:r w:rsidR="00CA64D5" w:rsidRPr="00C407FD">
                <w:rPr>
                  <w:rStyle w:val="Hypertextovprepojenie"/>
                  <w:rFonts w:cs="Arial"/>
                  <w:sz w:val="20"/>
                  <w:szCs w:val="20"/>
                </w:rPr>
                <w:t>https://www.antimon.gov.sk/rozhodnutia-europskej-komisie-prikazujuce-slovenskej-republike-vymahat-neopravnene-poskytnutu-a-nezlucitelnu-statnu-pomoc/?csrt=13893992393057977797</w:t>
              </w:r>
              <w:r w:rsidR="00CA64D5" w:rsidRPr="00C407FD">
                <w:rPr>
                  <w:rStyle w:val="Hypertextovprepojenie"/>
                  <w:rFonts w:cs="Arial"/>
                  <w:sz w:val="20"/>
                  <w:szCs w:val="20"/>
                </w:rPr>
                <w:fldChar w:fldCharType="end"/>
              </w:r>
              <w:r w:rsidR="00CA64D5" w:rsidRPr="00C407FD">
                <w:rPr>
                  <w:rStyle w:val="Hypertextovprepojenie"/>
                  <w:rFonts w:cs="Arial"/>
                  <w:sz w:val="20"/>
                  <w:szCs w:val="20"/>
                </w:rPr>
                <w:t>.</w:t>
              </w:r>
              <w:r w:rsidR="00CA64D5" w:rsidRPr="00C407FD">
                <w:rPr>
                  <w:rFonts w:ascii="Arial" w:hAnsi="Arial" w:cs="Arial"/>
                  <w:bCs/>
                  <w:sz w:val="20"/>
                  <w:szCs w:val="20"/>
                </w:rPr>
                <w:t xml:space="preserve"> </w:t>
              </w:r>
            </w:ins>
            <w:del w:id="154" w:author="NTB2-20180123" w:date="2023-01-02T10:23:00Z">
              <w:r w:rsidRPr="00D573AF" w:rsidDel="00CA64D5">
                <w:rPr>
                  <w:rFonts w:ascii="Arial" w:hAnsi="Arial" w:cs="Arial"/>
                  <w:bCs/>
                  <w:sz w:val="20"/>
                  <w:szCs w:val="20"/>
                </w:rPr>
                <w:delText xml:space="preserve">Generálneho riaditeľstva Európskej komisie pre hospodársku súťaž </w:delText>
              </w:r>
              <w:r w:rsidDel="00CA64D5">
                <w:rPr>
                  <w:sz w:val="24"/>
                </w:rPr>
                <w:fldChar w:fldCharType="begin"/>
              </w:r>
              <w:r w:rsidDel="00CA64D5">
                <w:delInstrText>HYPERLINK "http://ec.europa.eu/competition/state_aid/studies_reports/recovery.html"</w:delInstrText>
              </w:r>
              <w:r w:rsidDel="00CA64D5">
                <w:rPr>
                  <w:sz w:val="24"/>
                </w:rPr>
                <w:fldChar w:fldCharType="separate"/>
              </w:r>
              <w:r w:rsidRPr="00D573AF" w:rsidDel="00CA64D5">
                <w:rPr>
                  <w:rStyle w:val="Hypertextovprepojenie"/>
                  <w:rFonts w:cs="Arial"/>
                  <w:bCs/>
                  <w:sz w:val="20"/>
                  <w:szCs w:val="20"/>
                </w:rPr>
                <w:delText>http://ec.europa.eu/competition/state_aid/studies_reports/recovery.html</w:delText>
              </w:r>
              <w:r w:rsidDel="00CA64D5">
                <w:rPr>
                  <w:rStyle w:val="Hypertextovprepojenie"/>
                  <w:rFonts w:cs="Arial"/>
                  <w:bCs/>
                  <w:sz w:val="20"/>
                  <w:szCs w:val="20"/>
                </w:rPr>
                <w:fldChar w:fldCharType="end"/>
              </w:r>
              <w:r w:rsidR="00856493" w:rsidRPr="00D573AF" w:rsidDel="00CA64D5">
                <w:rPr>
                  <w:rFonts w:ascii="Arial" w:hAnsi="Arial" w:cs="Arial"/>
                  <w:bCs/>
                  <w:sz w:val="20"/>
                  <w:szCs w:val="20"/>
                </w:rPr>
                <w:delText xml:space="preserve">. </w:delText>
              </w:r>
            </w:del>
          </w:p>
        </w:tc>
      </w:tr>
      <w:tr w:rsidR="00997F82" w:rsidRPr="0069258C" w14:paraId="21668C57" w14:textId="77777777" w:rsidTr="00B41589">
        <w:trPr>
          <w:trHeight w:val="287"/>
        </w:trPr>
        <w:tc>
          <w:tcPr>
            <w:tcW w:w="9776" w:type="dxa"/>
            <w:shd w:val="clear" w:color="auto" w:fill="auto"/>
            <w:vAlign w:val="center"/>
          </w:tcPr>
          <w:p w14:paraId="685509D1" w14:textId="610FDC25" w:rsidR="00997F82" w:rsidRPr="00B41589"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41589">
              <w:rPr>
                <w:rFonts w:ascii="Arial" w:hAnsi="Arial" w:cs="Arial"/>
                <w:b/>
                <w:sz w:val="20"/>
                <w:szCs w:val="20"/>
              </w:rPr>
              <w:lastRenderedPageBreak/>
              <w:t xml:space="preserve">Podmienka neporušenia zákazu nelegálneho zamestnávania </w:t>
            </w:r>
            <w:ins w:id="155" w:author="NTB2-20180123" w:date="2023-02-02T12:14:00Z">
              <w:r w:rsidR="00817FF0" w:rsidRPr="00B41589">
                <w:rPr>
                  <w:rFonts w:ascii="Arial" w:hAnsi="Arial" w:cs="Arial"/>
                  <w:b/>
                  <w:sz w:val="20"/>
                  <w:szCs w:val="20"/>
                </w:rPr>
                <w:t>štátneho</w:t>
              </w:r>
            </w:ins>
            <w:ins w:id="156" w:author="NTB2-20180123" w:date="2023-02-02T08:01:00Z">
              <w:r w:rsidR="005C112F" w:rsidRPr="00B41589">
                <w:rPr>
                  <w:rFonts w:ascii="Arial" w:hAnsi="Arial" w:cs="Arial"/>
                  <w:b/>
                  <w:sz w:val="20"/>
                  <w:szCs w:val="20"/>
                </w:rPr>
                <w:t xml:space="preserve"> príslušníka tretej krajiny</w:t>
              </w:r>
            </w:ins>
          </w:p>
        </w:tc>
      </w:tr>
      <w:tr w:rsidR="00997F82" w:rsidRPr="006A79F0" w14:paraId="0AFAF1F6" w14:textId="77777777" w:rsidTr="00687273">
        <w:tc>
          <w:tcPr>
            <w:tcW w:w="9776" w:type="dxa"/>
            <w:shd w:val="clear" w:color="auto" w:fill="auto"/>
          </w:tcPr>
          <w:p w14:paraId="7622B148"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Opis podmienky:</w:t>
            </w:r>
          </w:p>
          <w:p w14:paraId="2BF80288" w14:textId="329A7486"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Žiadateľ je povinný preukázať, že neporušil zákaz nelegálneho zamestnávania (podľa zákona č. 82/2005 Z.</w:t>
            </w:r>
            <w:r w:rsidR="00A237FF">
              <w:rPr>
                <w:rFonts w:ascii="Arial" w:hAnsi="Arial" w:cs="Arial"/>
                <w:bCs/>
                <w:sz w:val="20"/>
                <w:szCs w:val="20"/>
              </w:rPr>
              <w:t> </w:t>
            </w:r>
            <w:r w:rsidRPr="00D573AF">
              <w:rPr>
                <w:rFonts w:ascii="Arial" w:hAnsi="Arial" w:cs="Arial"/>
                <w:bCs/>
                <w:sz w:val="20"/>
                <w:szCs w:val="20"/>
              </w:rPr>
              <w:t>z. o nelegálnej práci a nelegálnom zamestnávaní a o zmene a doplnení niektorých zákonov</w:t>
            </w:r>
            <w:r w:rsidRPr="00D573AF">
              <w:rPr>
                <w:rFonts w:ascii="Arial" w:hAnsi="Arial" w:cs="Arial"/>
                <w:b/>
                <w:sz w:val="20"/>
                <w:szCs w:val="20"/>
              </w:rPr>
              <w:t xml:space="preserve">) za obdobie </w:t>
            </w:r>
            <w:del w:id="157" w:author="NTB2-20180123" w:date="2023-01-02T10:30:00Z">
              <w:r w:rsidRPr="00D573AF" w:rsidDel="005B7768">
                <w:rPr>
                  <w:rFonts w:ascii="Arial" w:hAnsi="Arial" w:cs="Arial"/>
                  <w:b/>
                  <w:sz w:val="20"/>
                  <w:szCs w:val="20"/>
                </w:rPr>
                <w:delText xml:space="preserve">5 </w:delText>
              </w:r>
            </w:del>
            <w:ins w:id="158" w:author="NTB2-20180123" w:date="2023-01-02T10:30:00Z">
              <w:r w:rsidR="005B7768">
                <w:rPr>
                  <w:rFonts w:ascii="Arial" w:hAnsi="Arial" w:cs="Arial"/>
                  <w:b/>
                  <w:sz w:val="20"/>
                  <w:szCs w:val="20"/>
                </w:rPr>
                <w:t>3</w:t>
              </w:r>
              <w:r w:rsidR="005B7768" w:rsidRPr="00D573AF">
                <w:rPr>
                  <w:rFonts w:ascii="Arial" w:hAnsi="Arial" w:cs="Arial"/>
                  <w:b/>
                  <w:sz w:val="20"/>
                  <w:szCs w:val="20"/>
                </w:rPr>
                <w:t xml:space="preserve"> </w:t>
              </w:r>
            </w:ins>
            <w:r w:rsidRPr="00D573AF">
              <w:rPr>
                <w:rFonts w:ascii="Arial" w:hAnsi="Arial" w:cs="Arial"/>
                <w:b/>
                <w:sz w:val="20"/>
                <w:szCs w:val="20"/>
              </w:rPr>
              <w:t>rokov</w:t>
            </w:r>
            <w:r w:rsidRPr="00D573AF">
              <w:rPr>
                <w:rFonts w:ascii="Arial" w:hAnsi="Arial" w:cs="Arial"/>
                <w:bCs/>
                <w:sz w:val="20"/>
                <w:szCs w:val="20"/>
              </w:rPr>
              <w:t xml:space="preserve"> predchádzajúcich dňu predloženia ŽoPr. </w:t>
            </w:r>
          </w:p>
          <w:p w14:paraId="71EA40E5" w14:textId="2E0E8620" w:rsidR="00603510" w:rsidRPr="00D573AF" w:rsidRDefault="00997F82" w:rsidP="00FF0437">
            <w:pPr>
              <w:pStyle w:val="Odsekzoznamu"/>
              <w:spacing w:before="120" w:after="120" w:line="240" w:lineRule="auto"/>
              <w:ind w:left="85" w:right="85"/>
              <w:contextualSpacing w:val="0"/>
              <w:jc w:val="both"/>
            </w:pPr>
            <w:r w:rsidRPr="00D573AF">
              <w:rPr>
                <w:rFonts w:ascii="Arial" w:hAnsi="Arial" w:cs="Arial"/>
                <w:bCs/>
                <w:sz w:val="20"/>
                <w:szCs w:val="20"/>
              </w:rPr>
              <w:t>Termín podania ŽoPr je určujúci pre posúdenie počiatočného dátumu plnenia podmienky.</w:t>
            </w:r>
          </w:p>
          <w:p w14:paraId="7E0DB25F"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6E80E1EB"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Nevyžaduje sa.</w:t>
            </w:r>
          </w:p>
          <w:p w14:paraId="6167D481"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Spôsob overenia:</w:t>
            </w:r>
          </w:p>
          <w:p w14:paraId="67503480" w14:textId="33390371" w:rsidR="00997F82" w:rsidRPr="00D573AF" w:rsidRDefault="00997F82" w:rsidP="007115D3">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MAS overí splnenie podmienky bez súčinnosti žiadateľa, prostredníctvom overenia informácií dostupných na </w:t>
            </w:r>
            <w:hyperlink r:id="rId12" w:history="1">
              <w:r w:rsidR="00F2301C" w:rsidRPr="00D573AF">
                <w:rPr>
                  <w:rStyle w:val="Hypertextovprepojenie"/>
                </w:rPr>
                <w:t>https://www.ip.gov.sk/app/registerNZ/</w:t>
              </w:r>
            </w:hyperlink>
            <w:r w:rsidR="007115D3" w:rsidRPr="00D573AF">
              <w:t>.</w:t>
            </w:r>
            <w:hyperlink w:history="1"/>
          </w:p>
        </w:tc>
      </w:tr>
      <w:tr w:rsidR="00997F82" w:rsidRPr="0069258C" w:rsidDel="00251005" w14:paraId="0BDE5DFC" w14:textId="6AD2173B" w:rsidTr="00687273">
        <w:trPr>
          <w:trHeight w:val="287"/>
          <w:del w:id="159" w:author="Harachová, Michaela" w:date="2023-01-23T07:17:00Z"/>
        </w:trPr>
        <w:tc>
          <w:tcPr>
            <w:tcW w:w="9776" w:type="dxa"/>
            <w:shd w:val="clear" w:color="auto" w:fill="F2F2F2" w:themeFill="background1" w:themeFillShade="F2"/>
            <w:vAlign w:val="center"/>
          </w:tcPr>
          <w:p w14:paraId="58212D94" w14:textId="2C7A4C69" w:rsidR="00997F82" w:rsidRPr="00D573AF" w:rsidDel="00251005" w:rsidRDefault="00997F82" w:rsidP="00182540">
            <w:pPr>
              <w:pStyle w:val="Odsekzoznamu"/>
              <w:keepNext/>
              <w:numPr>
                <w:ilvl w:val="0"/>
                <w:numId w:val="6"/>
              </w:numPr>
              <w:spacing w:before="120" w:after="120" w:line="240" w:lineRule="auto"/>
              <w:ind w:left="504" w:right="85" w:hanging="357"/>
              <w:contextualSpacing w:val="0"/>
              <w:rPr>
                <w:del w:id="160" w:author="Harachová, Michaela" w:date="2023-01-23T07:17:00Z"/>
                <w:rFonts w:ascii="Arial" w:hAnsi="Arial" w:cs="Arial"/>
                <w:b/>
                <w:sz w:val="20"/>
                <w:szCs w:val="20"/>
              </w:rPr>
            </w:pPr>
            <w:del w:id="161" w:author="Harachová, Michaela" w:date="2023-01-23T07:17:00Z">
              <w:r w:rsidRPr="00D573AF" w:rsidDel="00251005">
                <w:rPr>
                  <w:rFonts w:ascii="Arial" w:hAnsi="Arial" w:cs="Arial"/>
                  <w:b/>
                  <w:sz w:val="20"/>
                  <w:szCs w:val="20"/>
                </w:rPr>
                <w:delText>Vyhlásené VO na hlavnú aktivitu projektu</w:delText>
              </w:r>
            </w:del>
          </w:p>
        </w:tc>
      </w:tr>
      <w:tr w:rsidR="00997F82" w:rsidRPr="006A79F0" w:rsidDel="00251005" w14:paraId="531FAC2C" w14:textId="4FFFD9DD" w:rsidTr="00687273">
        <w:trPr>
          <w:del w:id="162" w:author="Harachová, Michaela" w:date="2023-01-23T07:17:00Z"/>
        </w:trPr>
        <w:tc>
          <w:tcPr>
            <w:tcW w:w="9776" w:type="dxa"/>
            <w:shd w:val="clear" w:color="auto" w:fill="auto"/>
          </w:tcPr>
          <w:p w14:paraId="6CC85081" w14:textId="52972CD7" w:rsidR="00997F82" w:rsidRPr="00D573AF" w:rsidDel="00251005" w:rsidRDefault="00997F82" w:rsidP="00905190">
            <w:pPr>
              <w:pStyle w:val="Odsekzoznamu"/>
              <w:widowControl w:val="0"/>
              <w:spacing w:before="120" w:after="120" w:line="240" w:lineRule="auto"/>
              <w:ind w:left="85" w:right="85"/>
              <w:contextualSpacing w:val="0"/>
              <w:jc w:val="both"/>
              <w:rPr>
                <w:del w:id="163" w:author="Harachová, Michaela" w:date="2023-01-23T07:17:00Z"/>
                <w:rFonts w:ascii="Arial" w:hAnsi="Arial" w:cs="Arial"/>
                <w:b/>
                <w:bCs/>
                <w:sz w:val="20"/>
                <w:szCs w:val="20"/>
              </w:rPr>
            </w:pPr>
            <w:del w:id="164" w:author="Harachová, Michaela" w:date="2023-01-23T07:17:00Z">
              <w:r w:rsidRPr="00D573AF" w:rsidDel="00251005">
                <w:rPr>
                  <w:rFonts w:ascii="Arial" w:hAnsi="Arial" w:cs="Arial"/>
                  <w:b/>
                  <w:bCs/>
                  <w:sz w:val="20"/>
                  <w:szCs w:val="20"/>
                </w:rPr>
                <w:delText>Opis podmienky:</w:delText>
              </w:r>
            </w:del>
          </w:p>
          <w:p w14:paraId="5BC55B66" w14:textId="75859497" w:rsidR="00997F82" w:rsidRPr="00D573AF" w:rsidDel="00251005" w:rsidRDefault="00997F82" w:rsidP="00905190">
            <w:pPr>
              <w:pStyle w:val="Odsekzoznamu"/>
              <w:widowControl w:val="0"/>
              <w:spacing w:before="120" w:after="120" w:line="240" w:lineRule="auto"/>
              <w:ind w:left="85" w:right="85"/>
              <w:contextualSpacing w:val="0"/>
              <w:jc w:val="both"/>
              <w:rPr>
                <w:del w:id="165" w:author="Harachová, Michaela" w:date="2023-01-23T07:17:00Z"/>
                <w:rFonts w:ascii="Arial" w:hAnsi="Arial" w:cs="Arial"/>
                <w:bCs/>
                <w:sz w:val="20"/>
                <w:szCs w:val="20"/>
              </w:rPr>
            </w:pPr>
            <w:del w:id="166" w:author="Harachová, Michaela" w:date="2023-01-23T07:17:00Z">
              <w:r w:rsidRPr="00D573AF" w:rsidDel="00251005">
                <w:rPr>
                  <w:rFonts w:ascii="Arial" w:hAnsi="Arial" w:cs="Arial"/>
                  <w:bCs/>
                  <w:sz w:val="20"/>
                  <w:szCs w:val="20"/>
                </w:rPr>
                <w:delText>Žiadateľ je povinný najneskôr ku dňu predloženia ŽoPr vyhlásiť verejné obstarávanie súvisiace s predmetom projektu.</w:delText>
              </w:r>
            </w:del>
          </w:p>
          <w:p w14:paraId="3D503FAE" w14:textId="702AE82D" w:rsidR="00997F82" w:rsidRPr="00D573AF" w:rsidDel="00251005" w:rsidRDefault="00997F82" w:rsidP="00905190">
            <w:pPr>
              <w:pStyle w:val="Odsekzoznamu"/>
              <w:widowControl w:val="0"/>
              <w:spacing w:before="120" w:after="120" w:line="240" w:lineRule="auto"/>
              <w:ind w:left="85" w:right="85"/>
              <w:contextualSpacing w:val="0"/>
              <w:jc w:val="both"/>
              <w:rPr>
                <w:del w:id="167" w:author="Harachová, Michaela" w:date="2023-01-23T07:17:00Z"/>
                <w:rFonts w:ascii="Arial" w:hAnsi="Arial" w:cs="Arial"/>
                <w:bCs/>
                <w:sz w:val="20"/>
                <w:szCs w:val="20"/>
              </w:rPr>
            </w:pPr>
            <w:del w:id="168" w:author="Harachová, Michaela" w:date="2023-01-23T07:17:00Z">
              <w:r w:rsidRPr="00D573AF" w:rsidDel="00251005">
                <w:rPr>
                  <w:rFonts w:ascii="Arial" w:hAnsi="Arial" w:cs="Arial"/>
                  <w:bCs/>
                  <w:sz w:val="20"/>
                  <w:szCs w:val="20"/>
                </w:rPr>
                <w:delText xml:space="preserve">V prípade zákaziek, ktoré nespadajú pod zákon o verejnom obstarávaní sa na takéto obstarávanie vzťahuje táto podmienka poskytnutia príspevku rovnako, t.j. žiadateľ musí začať proces obstarávania mimo </w:delText>
              </w:r>
              <w:r w:rsidRPr="00D573AF" w:rsidDel="00251005">
                <w:rPr>
                  <w:rFonts w:ascii="Arial" w:hAnsi="Arial" w:cs="Arial"/>
                  <w:bCs/>
                  <w:sz w:val="20"/>
                  <w:szCs w:val="20"/>
                </w:rPr>
                <w:lastRenderedPageBreak/>
                <w:delText>zákona o verejnom obstarávaní najneskôr ku dňu predloženia ŽoPr.</w:delText>
              </w:r>
            </w:del>
          </w:p>
          <w:p w14:paraId="4AA7D811" w14:textId="7EF25468" w:rsidR="00997F82" w:rsidRPr="00D573AF" w:rsidDel="00251005" w:rsidRDefault="00997F82" w:rsidP="00905190">
            <w:pPr>
              <w:pStyle w:val="Odsekzoznamu"/>
              <w:widowControl w:val="0"/>
              <w:spacing w:before="120" w:after="120" w:line="240" w:lineRule="auto"/>
              <w:ind w:left="85" w:right="85"/>
              <w:contextualSpacing w:val="0"/>
              <w:jc w:val="both"/>
              <w:rPr>
                <w:del w:id="169" w:author="Harachová, Michaela" w:date="2023-01-23T07:17:00Z"/>
                <w:rFonts w:ascii="Arial" w:hAnsi="Arial" w:cs="Arial"/>
                <w:bCs/>
                <w:sz w:val="20"/>
                <w:szCs w:val="20"/>
              </w:rPr>
            </w:pPr>
            <w:del w:id="170" w:author="Harachová, Michaela" w:date="2023-01-23T07:17:00Z">
              <w:r w:rsidRPr="00D573AF" w:rsidDel="00251005">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22683EA5" w:rsidR="00997F82" w:rsidRPr="00D573AF" w:rsidDel="00251005" w:rsidRDefault="00997F82" w:rsidP="00905190">
            <w:pPr>
              <w:pStyle w:val="Odsekzoznamu"/>
              <w:widowControl w:val="0"/>
              <w:spacing w:before="120" w:after="120" w:line="240" w:lineRule="auto"/>
              <w:ind w:left="85" w:right="85"/>
              <w:contextualSpacing w:val="0"/>
              <w:jc w:val="both"/>
              <w:rPr>
                <w:del w:id="171" w:author="Harachová, Michaela" w:date="2023-01-23T07:17:00Z"/>
                <w:rFonts w:ascii="Arial" w:hAnsi="Arial" w:cs="Arial"/>
                <w:bCs/>
                <w:sz w:val="20"/>
                <w:szCs w:val="20"/>
              </w:rPr>
            </w:pPr>
            <w:del w:id="172" w:author="Harachová, Michaela" w:date="2023-01-23T07:17:00Z">
              <w:r w:rsidRPr="00D573AF" w:rsidDel="00251005">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Obstarávanie sa považuje za vyhlásené dňom uverejnenia výzvy na predkladanie ponúk.</w:delText>
              </w:r>
            </w:del>
          </w:p>
          <w:p w14:paraId="6A51C261" w14:textId="41C43E92" w:rsidR="00997F82" w:rsidRPr="00D573AF" w:rsidDel="00251005" w:rsidRDefault="00997F82" w:rsidP="00905190">
            <w:pPr>
              <w:pStyle w:val="Odsekzoznamu"/>
              <w:widowControl w:val="0"/>
              <w:spacing w:before="120" w:after="120" w:line="240" w:lineRule="auto"/>
              <w:ind w:left="85" w:right="85"/>
              <w:contextualSpacing w:val="0"/>
              <w:jc w:val="both"/>
              <w:rPr>
                <w:del w:id="173" w:author="Harachová, Michaela" w:date="2023-01-23T07:17:00Z"/>
                <w:rFonts w:ascii="Arial" w:hAnsi="Arial" w:cs="Arial"/>
                <w:bCs/>
                <w:sz w:val="20"/>
                <w:szCs w:val="20"/>
              </w:rPr>
            </w:pPr>
            <w:del w:id="174" w:author="Harachová, Michaela" w:date="2023-01-23T07:17:00Z">
              <w:r w:rsidRPr="00D573AF" w:rsidDel="00251005">
                <w:rPr>
                  <w:rFonts w:ascii="Arial" w:hAnsi="Arial" w:cs="Arial"/>
                  <w:bCs/>
                  <w:sz w:val="20"/>
                  <w:szCs w:val="20"/>
                </w:rPr>
                <w:delText>Žiadateľ je povinný realizovať verejné obstarávanie v súlade so zákonom o verejnom obstarávaní a usmerneniami RO k procesom verejného obstarávania.</w:delText>
              </w:r>
            </w:del>
          </w:p>
          <w:p w14:paraId="7C2D260E" w14:textId="627CC95A" w:rsidR="00CB53A1" w:rsidRPr="00D573AF" w:rsidDel="00251005" w:rsidRDefault="00997F82" w:rsidP="00905190">
            <w:pPr>
              <w:pStyle w:val="Odsekzoznamu"/>
              <w:widowControl w:val="0"/>
              <w:spacing w:before="120" w:after="120" w:line="240" w:lineRule="auto"/>
              <w:ind w:left="85" w:right="85"/>
              <w:contextualSpacing w:val="0"/>
              <w:jc w:val="both"/>
              <w:rPr>
                <w:del w:id="175" w:author="Harachová, Michaela" w:date="2023-01-23T07:17:00Z"/>
                <w:rFonts w:ascii="Arial" w:hAnsi="Arial" w:cs="Arial"/>
                <w:bCs/>
                <w:sz w:val="20"/>
                <w:szCs w:val="20"/>
              </w:rPr>
            </w:pPr>
            <w:del w:id="176" w:author="Harachová, Michaela" w:date="2023-01-23T07:17:00Z">
              <w:r w:rsidRPr="00D573AF" w:rsidDel="00251005">
                <w:rPr>
                  <w:rFonts w:ascii="Arial" w:hAnsi="Arial" w:cs="Arial"/>
                  <w:bCs/>
                  <w:sz w:val="20"/>
                  <w:szCs w:val="20"/>
                </w:rPr>
                <w:delText xml:space="preserve">Usmernenie RO k procesom verejného obstarávania: </w:delText>
              </w:r>
            </w:del>
          </w:p>
          <w:p w14:paraId="5D9AF98C" w14:textId="4DC9B1DD" w:rsidR="00997F82" w:rsidRPr="00D573AF" w:rsidDel="00251005" w:rsidRDefault="00287F46" w:rsidP="00905190">
            <w:pPr>
              <w:pStyle w:val="Odsekzoznamu"/>
              <w:widowControl w:val="0"/>
              <w:spacing w:before="120" w:after="120" w:line="240" w:lineRule="auto"/>
              <w:ind w:left="85" w:right="85"/>
              <w:contextualSpacing w:val="0"/>
              <w:jc w:val="both"/>
              <w:rPr>
                <w:del w:id="177" w:author="Harachová, Michaela" w:date="2023-01-23T07:17:00Z"/>
                <w:rFonts w:ascii="Arial" w:hAnsi="Arial" w:cs="Arial"/>
                <w:bCs/>
                <w:sz w:val="20"/>
                <w:szCs w:val="20"/>
              </w:rPr>
            </w:pPr>
            <w:del w:id="178" w:author="Harachová, Michaela" w:date="2023-01-23T07:17:00Z">
              <w:r w:rsidDel="00251005">
                <w:rPr>
                  <w:sz w:val="24"/>
                </w:rPr>
                <w:fldChar w:fldCharType="begin"/>
              </w:r>
              <w:r w:rsidDel="00251005">
                <w:delInstrText>HYPERLINK "http://www.mpsr.sk/index.php?navID=1121&amp;navID2=1121&amp;sID=67&amp;id=10956"</w:delInstrText>
              </w:r>
              <w:r w:rsidDel="00251005">
                <w:rPr>
                  <w:sz w:val="24"/>
                </w:rPr>
                <w:fldChar w:fldCharType="separate"/>
              </w:r>
              <w:r w:rsidR="00CB53A1" w:rsidRPr="00D573AF" w:rsidDel="00251005">
                <w:rPr>
                  <w:rStyle w:val="Hypertextovprepojenie"/>
                  <w:rFonts w:cs="Arial"/>
                  <w:bCs/>
                  <w:sz w:val="20"/>
                  <w:szCs w:val="20"/>
                </w:rPr>
                <w:delText>http://www.mpsr.sk/index.php?navID=1121&amp;navID2=1121&amp;sID=67&amp;id=10956</w:delText>
              </w:r>
              <w:r w:rsidDel="00251005">
                <w:rPr>
                  <w:rStyle w:val="Hypertextovprepojenie"/>
                  <w:rFonts w:cs="Arial"/>
                  <w:bCs/>
                  <w:sz w:val="20"/>
                  <w:szCs w:val="20"/>
                </w:rPr>
                <w:fldChar w:fldCharType="end"/>
              </w:r>
              <w:r w:rsidR="00997F82" w:rsidRPr="00D573AF" w:rsidDel="00251005">
                <w:rPr>
                  <w:rFonts w:ascii="Arial" w:hAnsi="Arial" w:cs="Arial"/>
                  <w:bCs/>
                  <w:sz w:val="20"/>
                  <w:szCs w:val="20"/>
                </w:rPr>
                <w:delText>.</w:delText>
              </w:r>
            </w:del>
          </w:p>
          <w:p w14:paraId="1D6468CC" w14:textId="5969999A" w:rsidR="00997F82" w:rsidRPr="00D573AF" w:rsidDel="00251005" w:rsidRDefault="00997F82" w:rsidP="00905190">
            <w:pPr>
              <w:pStyle w:val="Odsekzoznamu"/>
              <w:keepNext/>
              <w:widowControl w:val="0"/>
              <w:spacing w:before="240" w:after="120" w:line="240" w:lineRule="auto"/>
              <w:ind w:left="85" w:right="85"/>
              <w:contextualSpacing w:val="0"/>
              <w:jc w:val="both"/>
              <w:rPr>
                <w:del w:id="179" w:author="Harachová, Michaela" w:date="2023-01-23T07:17:00Z"/>
                <w:rFonts w:ascii="Arial" w:hAnsi="Arial" w:cs="Arial"/>
                <w:b/>
                <w:bCs/>
                <w:sz w:val="20"/>
                <w:szCs w:val="20"/>
              </w:rPr>
            </w:pPr>
            <w:del w:id="180" w:author="Harachová, Michaela" w:date="2023-01-23T07:17:00Z">
              <w:r w:rsidRPr="00D573AF" w:rsidDel="00251005">
                <w:rPr>
                  <w:rFonts w:ascii="Arial" w:hAnsi="Arial" w:cs="Arial"/>
                  <w:b/>
                  <w:bCs/>
                  <w:sz w:val="20"/>
                  <w:szCs w:val="20"/>
                </w:rPr>
                <w:delText>Forma preukázania:</w:delText>
              </w:r>
            </w:del>
          </w:p>
          <w:p w14:paraId="30151408" w14:textId="77EC38DC" w:rsidR="00997F82" w:rsidRPr="00D573AF" w:rsidDel="00251005" w:rsidRDefault="00997F82" w:rsidP="00905190">
            <w:pPr>
              <w:pStyle w:val="Odsekzoznamu"/>
              <w:widowControl w:val="0"/>
              <w:spacing w:before="120" w:after="120" w:line="240" w:lineRule="auto"/>
              <w:ind w:left="85" w:right="85"/>
              <w:contextualSpacing w:val="0"/>
              <w:jc w:val="both"/>
              <w:rPr>
                <w:del w:id="181" w:author="Harachová, Michaela" w:date="2023-01-23T07:17:00Z"/>
                <w:rFonts w:ascii="Arial" w:hAnsi="Arial" w:cs="Arial"/>
                <w:bCs/>
                <w:sz w:val="20"/>
                <w:szCs w:val="20"/>
              </w:rPr>
            </w:pPr>
            <w:del w:id="182" w:author="Harachová, Michaela" w:date="2023-01-23T07:17:00Z">
              <w:r w:rsidRPr="00D573AF" w:rsidDel="00251005">
                <w:rPr>
                  <w:rFonts w:ascii="Arial" w:hAnsi="Arial" w:cs="Arial"/>
                  <w:bCs/>
                  <w:sz w:val="20"/>
                  <w:szCs w:val="20"/>
                </w:rPr>
                <w:delText>Informácie uvedené v žiadosti o príspevok.</w:delText>
              </w:r>
            </w:del>
          </w:p>
          <w:p w14:paraId="33AE3A0B" w14:textId="21ACE13C" w:rsidR="00997F82" w:rsidRPr="00D573AF" w:rsidDel="00251005" w:rsidRDefault="00997F82" w:rsidP="00905190">
            <w:pPr>
              <w:pStyle w:val="Odsekzoznamu"/>
              <w:widowControl w:val="0"/>
              <w:spacing w:before="120" w:after="120" w:line="240" w:lineRule="auto"/>
              <w:ind w:left="85" w:right="85"/>
              <w:contextualSpacing w:val="0"/>
              <w:jc w:val="both"/>
              <w:rPr>
                <w:del w:id="183" w:author="Harachová, Michaela" w:date="2023-01-23T07:17:00Z"/>
                <w:rFonts w:ascii="Arial" w:hAnsi="Arial" w:cs="Arial"/>
                <w:bCs/>
                <w:sz w:val="20"/>
                <w:szCs w:val="20"/>
              </w:rPr>
            </w:pPr>
            <w:del w:id="184" w:author="Harachová, Michaela" w:date="2023-01-23T07:17:00Z">
              <w:r w:rsidRPr="00D573AF" w:rsidDel="00251005">
                <w:rPr>
                  <w:rFonts w:ascii="Arial" w:hAnsi="Arial" w:cs="Arial"/>
                  <w:bCs/>
                  <w:sz w:val="20"/>
                  <w:szCs w:val="20"/>
                </w:rPr>
                <w:delText>Žiadateľ v rámci žiadosti o príspevok definuje typ verejného obstarávania, dátum jeho vyhlásenia a odkaz na webové sídlo, kde sa nachádza oznámenie, alebo iný obdobný dokument preukazujúci vyhlásené verejné obstarávanie/obstarávanie.</w:delText>
              </w:r>
            </w:del>
          </w:p>
          <w:p w14:paraId="3DF5883F" w14:textId="02F881C7" w:rsidR="00997F82" w:rsidRPr="00D573AF" w:rsidDel="00251005" w:rsidRDefault="00997F82" w:rsidP="00905190">
            <w:pPr>
              <w:pStyle w:val="Odsekzoznamu"/>
              <w:widowControl w:val="0"/>
              <w:spacing w:before="240" w:after="120" w:line="240" w:lineRule="auto"/>
              <w:ind w:left="85" w:right="85"/>
              <w:contextualSpacing w:val="0"/>
              <w:jc w:val="both"/>
              <w:rPr>
                <w:del w:id="185" w:author="Harachová, Michaela" w:date="2023-01-23T07:17:00Z"/>
                <w:rFonts w:ascii="Arial" w:hAnsi="Arial" w:cs="Arial"/>
                <w:b/>
                <w:bCs/>
                <w:sz w:val="20"/>
                <w:szCs w:val="20"/>
              </w:rPr>
            </w:pPr>
            <w:del w:id="186" w:author="Harachová, Michaela" w:date="2023-01-23T07:17:00Z">
              <w:r w:rsidRPr="00D573AF" w:rsidDel="00251005">
                <w:rPr>
                  <w:rFonts w:ascii="Arial" w:hAnsi="Arial" w:cs="Arial"/>
                  <w:b/>
                  <w:bCs/>
                  <w:sz w:val="20"/>
                  <w:szCs w:val="20"/>
                </w:rPr>
                <w:delText>Spôsob overenia:</w:delText>
              </w:r>
            </w:del>
          </w:p>
          <w:p w14:paraId="0F78A0F9" w14:textId="54C070B9" w:rsidR="00997F82" w:rsidRPr="00D573AF" w:rsidDel="00251005" w:rsidRDefault="00997F82" w:rsidP="00905190">
            <w:pPr>
              <w:pStyle w:val="Odsekzoznamu"/>
              <w:widowControl w:val="0"/>
              <w:spacing w:before="120" w:after="120" w:line="240" w:lineRule="auto"/>
              <w:ind w:left="85" w:right="85"/>
              <w:contextualSpacing w:val="0"/>
              <w:jc w:val="both"/>
              <w:rPr>
                <w:del w:id="187" w:author="Harachová, Michaela" w:date="2023-01-23T07:17:00Z"/>
                <w:rFonts w:ascii="Arial" w:hAnsi="Arial" w:cs="Arial"/>
                <w:bCs/>
                <w:sz w:val="20"/>
                <w:szCs w:val="20"/>
              </w:rPr>
            </w:pPr>
            <w:del w:id="188" w:author="Harachová, Michaela" w:date="2023-01-23T07:17:00Z">
              <w:r w:rsidRPr="00D573AF" w:rsidDel="00251005">
                <w:rPr>
                  <w:rFonts w:ascii="Arial" w:hAnsi="Arial" w:cs="Arial"/>
                  <w:bCs/>
                  <w:sz w:val="20"/>
                  <w:szCs w:val="20"/>
                </w:rPr>
                <w:delText>MAS overí podmienku na základe informácií uvedených vo formulári ŽoPr.</w:delText>
              </w:r>
            </w:del>
          </w:p>
          <w:p w14:paraId="21C419E5" w14:textId="7D112B20" w:rsidR="00997F82" w:rsidRPr="00D573AF" w:rsidDel="00251005" w:rsidRDefault="00997F82" w:rsidP="00905190">
            <w:pPr>
              <w:pStyle w:val="Odsekzoznamu"/>
              <w:widowControl w:val="0"/>
              <w:spacing w:before="120" w:after="120" w:line="240" w:lineRule="auto"/>
              <w:ind w:left="85" w:right="85"/>
              <w:contextualSpacing w:val="0"/>
              <w:jc w:val="both"/>
              <w:rPr>
                <w:del w:id="189" w:author="Harachová, Michaela" w:date="2023-01-23T07:17:00Z"/>
                <w:rFonts w:ascii="Arial" w:hAnsi="Arial" w:cs="Arial"/>
                <w:bCs/>
                <w:sz w:val="20"/>
                <w:szCs w:val="20"/>
              </w:rPr>
            </w:pPr>
            <w:del w:id="190" w:author="Harachová, Michaela" w:date="2023-01-23T07:17:00Z">
              <w:r w:rsidRPr="00D573AF" w:rsidDel="00251005">
                <w:rPr>
                  <w:rFonts w:ascii="Arial" w:hAnsi="Arial" w:cs="Arial"/>
                  <w:bCs/>
                  <w:sz w:val="20"/>
                  <w:szCs w:val="20"/>
                </w:rPr>
                <w:delText>Kontrola postupov verejného obstarávania/obstarávani</w:delText>
              </w:r>
              <w:r w:rsidR="007115D3" w:rsidRPr="00D573AF" w:rsidDel="00251005">
                <w:rPr>
                  <w:rFonts w:ascii="Arial" w:hAnsi="Arial" w:cs="Arial"/>
                  <w:bCs/>
                  <w:sz w:val="20"/>
                  <w:szCs w:val="20"/>
                </w:rPr>
                <w:delText>a</w:delText>
              </w:r>
              <w:r w:rsidRPr="00D573AF" w:rsidDel="00251005">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098352D1" w:rsidR="00997F82" w:rsidRPr="00D573AF" w:rsidDel="00251005" w:rsidRDefault="00997F82" w:rsidP="00905190">
            <w:pPr>
              <w:pStyle w:val="Odsekzoznamu"/>
              <w:widowControl w:val="0"/>
              <w:spacing w:before="240" w:after="120" w:line="240" w:lineRule="auto"/>
              <w:ind w:left="85" w:right="85"/>
              <w:contextualSpacing w:val="0"/>
              <w:jc w:val="both"/>
              <w:rPr>
                <w:del w:id="191" w:author="Harachová, Michaela" w:date="2023-01-23T07:17:00Z"/>
                <w:rFonts w:ascii="Arial" w:hAnsi="Arial" w:cs="Arial"/>
                <w:b/>
                <w:bCs/>
                <w:sz w:val="20"/>
                <w:szCs w:val="20"/>
              </w:rPr>
            </w:pPr>
            <w:del w:id="192" w:author="Harachová, Michaela" w:date="2023-01-23T07:17:00Z">
              <w:r w:rsidRPr="00D573AF" w:rsidDel="00251005">
                <w:rPr>
                  <w:rFonts w:ascii="Arial" w:hAnsi="Arial" w:cs="Arial"/>
                  <w:b/>
                  <w:bCs/>
                  <w:sz w:val="20"/>
                  <w:szCs w:val="20"/>
                </w:rPr>
                <w:delText>Upozornenie:</w:delText>
              </w:r>
            </w:del>
          </w:p>
          <w:p w14:paraId="68D1C92D" w14:textId="78F45222" w:rsidR="00997F82" w:rsidRPr="00D573AF" w:rsidDel="00251005" w:rsidRDefault="00997F82" w:rsidP="007115D3">
            <w:pPr>
              <w:pStyle w:val="Odsekzoznamu"/>
              <w:widowControl w:val="0"/>
              <w:spacing w:before="120" w:after="120" w:line="240" w:lineRule="auto"/>
              <w:ind w:left="85" w:right="85"/>
              <w:contextualSpacing w:val="0"/>
              <w:jc w:val="both"/>
              <w:rPr>
                <w:del w:id="193" w:author="Harachová, Michaela" w:date="2023-01-23T07:17:00Z"/>
                <w:rFonts w:ascii="Arial" w:hAnsi="Arial" w:cs="Arial"/>
                <w:bCs/>
                <w:sz w:val="20"/>
                <w:szCs w:val="20"/>
              </w:rPr>
            </w:pPr>
            <w:del w:id="194" w:author="Harachová, Michaela" w:date="2023-01-23T07:17:00Z">
              <w:r w:rsidRPr="00D573AF" w:rsidDel="00251005">
                <w:rPr>
                  <w:rFonts w:ascii="Arial" w:hAnsi="Arial" w:cs="Arial"/>
                  <w:bCs/>
                  <w:sz w:val="20"/>
                  <w:szCs w:val="20"/>
                </w:rPr>
                <w:delText>MAS odporúča žiadateľovi, aby naviazal účinnosť zmluvy s dodávateľom na odkladaciu podmienku, ktorá spočíva v tom, že MAS vykoná kontrolu verejného obstarávania/obstarávani</w:delText>
              </w:r>
              <w:r w:rsidR="007115D3" w:rsidRPr="00D573AF" w:rsidDel="00251005">
                <w:rPr>
                  <w:rFonts w:ascii="Arial" w:hAnsi="Arial" w:cs="Arial"/>
                  <w:bCs/>
                  <w:sz w:val="20"/>
                  <w:szCs w:val="20"/>
                </w:rPr>
                <w:delText>a</w:delText>
              </w:r>
              <w:r w:rsidRPr="00D573AF" w:rsidDel="00251005">
                <w:rPr>
                  <w:rFonts w:ascii="Arial" w:hAnsi="Arial" w:cs="Arial"/>
                  <w:bCs/>
                  <w:sz w:val="20"/>
                  <w:szCs w:val="20"/>
                </w:rPr>
                <w:delText xml:space="preserve"> bez identifikácie nedostatkov vo verejnom obstarávaní/obstarávaní, ktoré by predstavovali potrebu zrušenia verejného obstarávania/obstarávani</w:delText>
              </w:r>
              <w:r w:rsidR="007115D3" w:rsidRPr="00D573AF" w:rsidDel="00251005">
                <w:rPr>
                  <w:rFonts w:ascii="Arial" w:hAnsi="Arial" w:cs="Arial"/>
                  <w:bCs/>
                  <w:sz w:val="20"/>
                  <w:szCs w:val="20"/>
                </w:rPr>
                <w:delText>a</w:delText>
              </w:r>
              <w:r w:rsidRPr="00D573AF" w:rsidDel="00251005">
                <w:rPr>
                  <w:rFonts w:ascii="Arial" w:hAnsi="Arial" w:cs="Arial"/>
                  <w:bCs/>
                  <w:sz w:val="20"/>
                  <w:szCs w:val="20"/>
                </w:rPr>
                <w:delText xml:space="preserve"> alebo uplatnenia finančnej korekcie v dôsledku porušenia zákona o verejnom obstarávaní alebo usmernenia RO v oblasti verejného obstarávania/obstarávania.</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40874E7F" w:rsidR="00997F82" w:rsidRPr="00D573AF"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95" w:name="_Ref498795443"/>
            <w:r w:rsidRPr="00D573AF">
              <w:rPr>
                <w:rFonts w:ascii="Arial" w:hAnsi="Arial" w:cs="Arial"/>
                <w:b/>
                <w:sz w:val="20"/>
                <w:szCs w:val="20"/>
              </w:rPr>
              <w:lastRenderedPageBreak/>
              <w:t xml:space="preserve">Podmienka mať povolenia na realizáciu </w:t>
            </w:r>
            <w:del w:id="196" w:author="NTB2-20180123" w:date="2023-01-02T10:30:00Z">
              <w:r w:rsidRPr="00D573AF" w:rsidDel="005B7768">
                <w:rPr>
                  <w:rFonts w:ascii="Arial" w:hAnsi="Arial" w:cs="Arial"/>
                  <w:b/>
                  <w:sz w:val="20"/>
                  <w:szCs w:val="20"/>
                </w:rPr>
                <w:delText xml:space="preserve">aktivít </w:delText>
              </w:r>
            </w:del>
            <w:r w:rsidRPr="00D573AF">
              <w:rPr>
                <w:rFonts w:ascii="Arial" w:hAnsi="Arial" w:cs="Arial"/>
                <w:b/>
                <w:sz w:val="20"/>
                <w:szCs w:val="20"/>
              </w:rPr>
              <w:t>projektu</w:t>
            </w:r>
            <w:bookmarkEnd w:id="195"/>
          </w:p>
        </w:tc>
      </w:tr>
      <w:tr w:rsidR="00997F82" w:rsidRPr="006A79F0" w14:paraId="43BFE94B" w14:textId="77777777" w:rsidTr="00687273">
        <w:tc>
          <w:tcPr>
            <w:tcW w:w="9776" w:type="dxa"/>
            <w:shd w:val="clear" w:color="auto" w:fill="auto"/>
          </w:tcPr>
          <w:p w14:paraId="0AC77618" w14:textId="77777777" w:rsidR="00997F82" w:rsidRPr="00D573A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 xml:space="preserve">Opis podmienky: </w:t>
            </w:r>
          </w:p>
          <w:p w14:paraId="210A4027" w14:textId="77777777" w:rsidR="00997F82" w:rsidRPr="00D573A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D573AF">
              <w:rPr>
                <w:rFonts w:ascii="Arial" w:hAnsi="Arial" w:cs="Arial"/>
                <w:bCs/>
                <w:sz w:val="20"/>
                <w:szCs w:val="20"/>
              </w:rPr>
              <w:t>V prípade, že sú predmetom projektu (ŽoPr) stavebné práce, je žiadateľ povinný preukázať, že má oprávnenie vykonať stavebné práce v zmysle stavebného zákona.</w:t>
            </w:r>
            <w:r w:rsidRPr="00D573AF" w:rsidDel="00B62A43">
              <w:rPr>
                <w:rStyle w:val="Odkaznapoznmkupodiarou"/>
                <w:rFonts w:ascii="Arial" w:hAnsi="Arial" w:cs="Arial"/>
                <w:bCs/>
                <w:sz w:val="20"/>
                <w:szCs w:val="20"/>
              </w:rPr>
              <w:t xml:space="preserve"> </w:t>
            </w:r>
          </w:p>
          <w:p w14:paraId="214BCBF2" w14:textId="77777777" w:rsidR="00997F82" w:rsidRPr="00D573AF"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73DBCA18" w14:textId="77777777" w:rsidR="00997F82" w:rsidRPr="00D573AF" w:rsidRDefault="00997F82" w:rsidP="009A65F5">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Informácie uvedené v žiadosti o príspevok</w:t>
            </w:r>
          </w:p>
          <w:p w14:paraId="51E4E9FD" w14:textId="77777777" w:rsidR="00997F82" w:rsidRPr="00D573AF" w:rsidRDefault="00997F82" w:rsidP="009A65F5">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 xml:space="preserve">Osobitné prílohy ŽoPr: </w:t>
            </w:r>
          </w:p>
          <w:p w14:paraId="55F15EB5" w14:textId="5B9459E8" w:rsidR="00997F82" w:rsidRPr="00D573AF"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D573AF">
              <w:rPr>
                <w:rFonts w:ascii="Arial" w:hAnsi="Arial" w:cs="Arial"/>
                <w:bCs/>
                <w:sz w:val="20"/>
                <w:szCs w:val="20"/>
              </w:rPr>
              <w:t>Doklady od stavebného úradu</w:t>
            </w:r>
          </w:p>
          <w:p w14:paraId="3A2B7FF4" w14:textId="00CD289D" w:rsidR="007D1C26" w:rsidRPr="00D573AF" w:rsidRDefault="00997F82">
            <w:pPr>
              <w:pStyle w:val="Odsekzoznamu"/>
              <w:numPr>
                <w:ilvl w:val="0"/>
                <w:numId w:val="57"/>
              </w:numPr>
              <w:spacing w:before="60" w:after="60" w:line="240" w:lineRule="auto"/>
              <w:contextualSpacing w:val="0"/>
              <w:jc w:val="both"/>
            </w:pPr>
            <w:r w:rsidRPr="00D573AF">
              <w:rPr>
                <w:rFonts w:ascii="Arial" w:hAnsi="Arial" w:cs="Arial"/>
                <w:bCs/>
                <w:sz w:val="20"/>
                <w:szCs w:val="20"/>
              </w:rPr>
              <w:t>Projektová dokumentácia stavby posudzovaná stavebným úradom</w:t>
            </w:r>
            <w:r w:rsidR="00B43B53" w:rsidRPr="00D573AF">
              <w:rPr>
                <w:rFonts w:ascii="Arial" w:hAnsi="Arial" w:cs="Arial"/>
                <w:bCs/>
                <w:sz w:val="20"/>
                <w:szCs w:val="20"/>
              </w:rPr>
              <w:t>, vrátane výkazu výmer</w:t>
            </w:r>
            <w:r w:rsidR="00007836" w:rsidRPr="00D573AF">
              <w:rPr>
                <w:rFonts w:ascii="Arial" w:hAnsi="Arial" w:cs="Arial"/>
                <w:bCs/>
                <w:sz w:val="20"/>
                <w:szCs w:val="20"/>
              </w:rPr>
              <w:t xml:space="preserve"> </w:t>
            </w:r>
          </w:p>
          <w:p w14:paraId="391A1E47" w14:textId="77777777" w:rsidR="00997F82" w:rsidRPr="00D573AF" w:rsidRDefault="00997F82" w:rsidP="00687273">
            <w:pPr>
              <w:keepNext/>
              <w:spacing w:before="240" w:after="120" w:line="240" w:lineRule="auto"/>
              <w:ind w:left="85" w:right="85"/>
              <w:jc w:val="both"/>
              <w:rPr>
                <w:rFonts w:ascii="Arial" w:hAnsi="Arial" w:cs="Arial"/>
                <w:b/>
                <w:bCs/>
                <w:sz w:val="20"/>
                <w:szCs w:val="20"/>
              </w:rPr>
            </w:pPr>
            <w:r w:rsidRPr="00D573AF">
              <w:rPr>
                <w:rFonts w:ascii="Arial" w:hAnsi="Arial" w:cs="Arial"/>
                <w:b/>
                <w:bCs/>
                <w:sz w:val="20"/>
                <w:szCs w:val="20"/>
              </w:rPr>
              <w:t>Spôsob overenia:</w:t>
            </w:r>
          </w:p>
          <w:p w14:paraId="3A084C2E" w14:textId="77777777" w:rsidR="00997F82" w:rsidRPr="00D573AF" w:rsidRDefault="00997F82" w:rsidP="009A65F5">
            <w:pPr>
              <w:spacing w:before="120" w:after="120" w:line="240" w:lineRule="auto"/>
              <w:ind w:left="85" w:right="85"/>
              <w:jc w:val="both"/>
              <w:rPr>
                <w:rFonts w:ascii="Arial" w:hAnsi="Arial" w:cs="Arial"/>
                <w:bCs/>
                <w:sz w:val="20"/>
                <w:szCs w:val="20"/>
              </w:rPr>
            </w:pPr>
            <w:r w:rsidRPr="00D573AF">
              <w:rPr>
                <w:rFonts w:ascii="Arial" w:hAnsi="Arial" w:cs="Arial"/>
                <w:bCs/>
                <w:sz w:val="20"/>
                <w:szCs w:val="20"/>
              </w:rPr>
              <w:t>MAS overí podmienku na základe predložených príloh a informácií uvedených v žiadosti o príspevok (najmä typu oprávnených výdavkov – stavebné/nestavebné).</w:t>
            </w:r>
          </w:p>
          <w:p w14:paraId="6B5F5800" w14:textId="77777777" w:rsidR="00997F82" w:rsidRPr="00D573AF" w:rsidRDefault="00997F82" w:rsidP="009A65F5">
            <w:pPr>
              <w:spacing w:before="120" w:after="120" w:line="240" w:lineRule="auto"/>
              <w:ind w:left="85" w:right="85"/>
              <w:jc w:val="both"/>
              <w:rPr>
                <w:rFonts w:ascii="Arial" w:hAnsi="Arial" w:cs="Arial"/>
                <w:bCs/>
                <w:sz w:val="20"/>
                <w:szCs w:val="20"/>
              </w:rPr>
            </w:pPr>
            <w:r w:rsidRPr="00D573AF">
              <w:rPr>
                <w:rFonts w:ascii="Arial" w:hAnsi="Arial" w:cs="Arial"/>
                <w:b/>
                <w:bCs/>
                <w:sz w:val="20"/>
                <w:szCs w:val="20"/>
              </w:rPr>
              <w:t>V prípade, ak projekt neobsahuje stavebné práce,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7896D9C9" w14:textId="3DCB41D5" w:rsidR="005B7768" w:rsidRPr="00003CBA" w:rsidRDefault="00997F82" w:rsidP="005B7768">
            <w:pPr>
              <w:widowControl w:val="0"/>
              <w:spacing w:before="120" w:after="120" w:line="240" w:lineRule="auto"/>
              <w:ind w:left="85" w:right="85"/>
              <w:contextualSpacing/>
              <w:jc w:val="both"/>
              <w:rPr>
                <w:ins w:id="197" w:author="NTB2-20180123" w:date="2023-01-02T10:31:00Z"/>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198" w:author="NTB2-20180123" w:date="2023-01-02T10:31:00Z">
              <w:r w:rsidR="005B7768">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3034EAC4" w14:textId="4E2DF4BF"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p>
          <w:p w14:paraId="791F2695" w14:textId="5C404F87" w:rsidR="00997F82"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8A725C">
              <w:rPr>
                <w:rFonts w:ascii="Arial" w:hAnsi="Arial" w:cs="Arial"/>
                <w:sz w:val="20"/>
                <w:szCs w:val="20"/>
                <w:lang w:eastAsia="en-US"/>
              </w:rPr>
              <w:t>Nehnuteľný majetok môže byť zaťažený ťarchami za</w:t>
            </w:r>
            <w:r w:rsidRPr="00003CBA">
              <w:rPr>
                <w:rFonts w:ascii="Arial" w:hAnsi="Arial" w:cs="Arial"/>
                <w:sz w:val="20"/>
                <w:szCs w:val="20"/>
                <w:lang w:eastAsia="en-US"/>
              </w:rPr>
              <w:t xml:space="preserve"> podmienky, že žiadna ťarcha nesmie brániť realizácii projektu.</w:t>
            </w:r>
            <w:r w:rsidR="0026034D">
              <w:rPr>
                <w:rFonts w:ascii="Arial" w:hAnsi="Arial" w:cs="Arial"/>
                <w:sz w:val="20"/>
                <w:szCs w:val="20"/>
                <w:lang w:eastAsia="en-US"/>
              </w:rPr>
              <w:t xml:space="preserve"> </w:t>
            </w:r>
          </w:p>
          <w:p w14:paraId="6AFEF66A" w14:textId="5A89893F" w:rsidR="00ED0F67" w:rsidRPr="00D573AF" w:rsidDel="005C112F" w:rsidRDefault="00ED0F67" w:rsidP="00F01728">
            <w:pPr>
              <w:pStyle w:val="Odsekzoznamu"/>
              <w:tabs>
                <w:tab w:val="left" w:pos="4096"/>
              </w:tabs>
              <w:spacing w:before="120" w:after="120" w:line="240" w:lineRule="auto"/>
              <w:ind w:left="85" w:right="85"/>
              <w:contextualSpacing w:val="0"/>
              <w:jc w:val="both"/>
              <w:rPr>
                <w:del w:id="199" w:author="NTB2-20180123" w:date="2023-02-02T08:58:00Z"/>
                <w:rFonts w:ascii="Arial" w:hAnsi="Arial" w:cs="Arial"/>
                <w:sz w:val="20"/>
                <w:szCs w:val="20"/>
                <w:lang w:eastAsia="en-US"/>
              </w:rPr>
            </w:pPr>
            <w:del w:id="200" w:author="NTB2-20180123" w:date="2023-02-02T08:58:00Z">
              <w:r w:rsidRPr="00D573AF" w:rsidDel="005C112F">
                <w:rPr>
                  <w:rFonts w:ascii="Arial" w:hAnsi="Arial" w:cs="Arial"/>
                  <w:sz w:val="20"/>
                  <w:szCs w:val="20"/>
                  <w:lang w:eastAsia="en-US"/>
                </w:rPr>
                <w:delText>V prípade nových stavieb (realizácie výstavby resp. prístavby objektu) žiadateľ preukazuje majetko</w:delText>
              </w:r>
              <w:r w:rsidR="007115D3" w:rsidRPr="00D573AF" w:rsidDel="005C112F">
                <w:rPr>
                  <w:rFonts w:ascii="Arial" w:hAnsi="Arial" w:cs="Arial"/>
                  <w:sz w:val="20"/>
                  <w:szCs w:val="20"/>
                  <w:lang w:eastAsia="en-US"/>
                </w:rPr>
                <w:delText>vo</w:delText>
              </w:r>
              <w:r w:rsidRPr="00D573AF" w:rsidDel="005C112F">
                <w:rPr>
                  <w:rFonts w:ascii="Arial" w:hAnsi="Arial" w:cs="Arial"/>
                  <w:sz w:val="20"/>
                  <w:szCs w:val="20"/>
                  <w:lang w:eastAsia="en-US"/>
                </w:rPr>
                <w:delText>-právne vysporiadanie k pozemku, na ktorom sa bude projekt realizovať a v prípade rekonštrukcie objektu (vrátane jeho nadstavby) postačuje preukázanie majetko</w:delText>
              </w:r>
              <w:r w:rsidR="007115D3" w:rsidRPr="00D573AF" w:rsidDel="005C112F">
                <w:rPr>
                  <w:rFonts w:ascii="Arial" w:hAnsi="Arial" w:cs="Arial"/>
                  <w:sz w:val="20"/>
                  <w:szCs w:val="20"/>
                  <w:lang w:eastAsia="en-US"/>
                </w:rPr>
                <w:delText>vo</w:delText>
              </w:r>
              <w:r w:rsidRPr="00D573AF" w:rsidDel="005C112F">
                <w:rPr>
                  <w:rFonts w:ascii="Arial" w:hAnsi="Arial" w:cs="Arial"/>
                  <w:sz w:val="20"/>
                  <w:szCs w:val="20"/>
                  <w:lang w:eastAsia="en-US"/>
                </w:rPr>
                <w:delText xml:space="preserve">-právneho vysporiadania k objektu, ktorého sa predmet projektu týka. </w:delText>
              </w:r>
            </w:del>
          </w:p>
          <w:p w14:paraId="7B230EB3" w14:textId="2054731E" w:rsidR="0090149F" w:rsidRDefault="0090149F" w:rsidP="00F01728">
            <w:pPr>
              <w:pStyle w:val="Odsekzoznamu"/>
              <w:spacing w:before="240" w:after="120" w:line="240" w:lineRule="auto"/>
              <w:ind w:left="85" w:right="85"/>
              <w:contextualSpacing w:val="0"/>
              <w:jc w:val="both"/>
              <w:rPr>
                <w:ins w:id="201" w:author="Harachová, Michaela" w:date="2023-01-23T07:52:00Z"/>
                <w:rFonts w:ascii="Arial" w:hAnsi="Arial" w:cs="Arial"/>
                <w:b/>
                <w:bCs/>
                <w:sz w:val="20"/>
                <w:szCs w:val="20"/>
              </w:rPr>
            </w:pPr>
            <w:ins w:id="202" w:author="Harachová, Michaela" w:date="2023-01-23T07:52:00Z">
              <w:r w:rsidRPr="0090149F">
                <w:rPr>
                  <w:rFonts w:ascii="Arial" w:hAnsi="Arial" w:cs="Arial"/>
                  <w:b/>
                  <w:bCs/>
                  <w:sz w:val="20"/>
                  <w:szCs w:val="20"/>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w:t>
              </w:r>
              <w:r>
                <w:rPr>
                  <w:rFonts w:ascii="Arial" w:hAnsi="Arial" w:cs="Arial"/>
                  <w:b/>
                  <w:bCs/>
                  <w:sz w:val="20"/>
                  <w:szCs w:val="20"/>
                </w:rPr>
                <w:t>13</w:t>
              </w:r>
            </w:ins>
          </w:p>
          <w:p w14:paraId="2A7BB0A5" w14:textId="28E0A39B" w:rsidR="002E128F" w:rsidRPr="00D573AF" w:rsidDel="005C112F" w:rsidRDefault="002E128F" w:rsidP="00F01728">
            <w:pPr>
              <w:pStyle w:val="Odsekzoznamu"/>
              <w:spacing w:before="240" w:after="120" w:line="240" w:lineRule="auto"/>
              <w:ind w:left="85" w:right="85"/>
              <w:contextualSpacing w:val="0"/>
              <w:jc w:val="both"/>
              <w:rPr>
                <w:del w:id="203" w:author="NTB2-20180123" w:date="2023-02-02T09:03:00Z"/>
                <w:rFonts w:ascii="Arial" w:hAnsi="Arial" w:cs="Arial"/>
                <w:sz w:val="20"/>
                <w:szCs w:val="20"/>
              </w:rPr>
            </w:pPr>
            <w:del w:id="204" w:author="NTB2-20180123" w:date="2023-02-02T09:03:00Z">
              <w:r w:rsidRPr="00D573AF" w:rsidDel="005C112F">
                <w:rPr>
                  <w:rFonts w:ascii="Arial" w:hAnsi="Arial" w:cs="Arial"/>
                  <w:b/>
                  <w:bCs/>
                  <w:sz w:val="20"/>
                  <w:szCs w:val="20"/>
                </w:rPr>
                <w:delText>Upozornenie:</w:delText>
              </w:r>
              <w:r w:rsidRPr="00D573AF" w:rsidDel="005C112F">
                <w:rPr>
                  <w:rFonts w:ascii="Arial" w:hAnsi="Arial" w:cs="Arial"/>
                  <w:sz w:val="20"/>
                  <w:szCs w:val="20"/>
                </w:rPr>
                <w:delText xml:space="preserve"> </w:delText>
              </w:r>
            </w:del>
          </w:p>
          <w:p w14:paraId="1D5F5E03" w14:textId="548C03D8" w:rsidR="002E128F" w:rsidRPr="009C74DB" w:rsidDel="005C112F" w:rsidRDefault="002E128F" w:rsidP="00F01728">
            <w:pPr>
              <w:pStyle w:val="Odsekzoznamu"/>
              <w:spacing w:after="0" w:line="240" w:lineRule="auto"/>
              <w:ind w:left="85" w:right="85"/>
              <w:contextualSpacing w:val="0"/>
              <w:jc w:val="both"/>
              <w:rPr>
                <w:del w:id="205" w:author="NTB2-20180123" w:date="2023-02-02T09:03:00Z"/>
                <w:rFonts w:ascii="Arial" w:hAnsi="Arial" w:cs="Arial"/>
                <w:sz w:val="20"/>
                <w:szCs w:val="20"/>
              </w:rPr>
            </w:pPr>
            <w:del w:id="206" w:author="NTB2-20180123" w:date="2023-02-02T09:03:00Z">
              <w:r w:rsidRPr="00D573AF" w:rsidDel="005C112F">
                <w:rPr>
                  <w:rFonts w:ascii="Arial" w:hAnsi="Arial" w:cs="Arial"/>
                  <w:sz w:val="20"/>
                  <w:szCs w:val="20"/>
                </w:rPr>
                <w:delText xml:space="preserve">MAS </w:delText>
              </w:r>
              <w:r w:rsidR="00EB697A" w:rsidRPr="00D573AF" w:rsidDel="005C112F">
                <w:rPr>
                  <w:rFonts w:ascii="Arial" w:hAnsi="Arial" w:cs="Arial"/>
                  <w:sz w:val="20"/>
                  <w:szCs w:val="20"/>
                </w:rPr>
                <w:delText>bude</w:delText>
              </w:r>
              <w:r w:rsidRPr="00D573AF" w:rsidDel="005C112F">
                <w:rPr>
                  <w:rFonts w:ascii="Arial" w:hAnsi="Arial" w:cs="Arial"/>
                  <w:sz w:val="20"/>
                  <w:szCs w:val="20"/>
                </w:rPr>
                <w:delText xml:space="preserve"> požadovať zabezpečenie svojej pohľadávky zo </w:delText>
              </w:r>
              <w:r w:rsidR="00D87B8F" w:rsidRPr="00D573AF" w:rsidDel="005C112F">
                <w:rPr>
                  <w:rFonts w:ascii="Arial" w:hAnsi="Arial" w:cs="Arial"/>
                  <w:sz w:val="20"/>
                  <w:szCs w:val="20"/>
                </w:rPr>
                <w:delText>Z</w:delText>
              </w:r>
              <w:r w:rsidRPr="00D573AF" w:rsidDel="005C112F">
                <w:rPr>
                  <w:rFonts w:ascii="Arial" w:hAnsi="Arial" w:cs="Arial"/>
                  <w:sz w:val="20"/>
                  <w:szCs w:val="20"/>
                </w:rPr>
                <w:delText xml:space="preserve">mluvy o príspevku, prioritne zriadením záložného práva, v súlade s ustanoveniami </w:delText>
              </w:r>
              <w:r w:rsidR="00876CC8" w:rsidDel="005C112F">
                <w:rPr>
                  <w:rFonts w:ascii="Arial" w:hAnsi="Arial" w:cs="Arial"/>
                  <w:sz w:val="20"/>
                  <w:szCs w:val="20"/>
                </w:rPr>
                <w:delText xml:space="preserve">návrhu </w:delText>
              </w:r>
              <w:r w:rsidR="00D87B8F" w:rsidRPr="00D573AF" w:rsidDel="005C112F">
                <w:rPr>
                  <w:rFonts w:ascii="Arial" w:hAnsi="Arial" w:cs="Arial"/>
                  <w:sz w:val="20"/>
                  <w:szCs w:val="20"/>
                </w:rPr>
                <w:delText>Z</w:delText>
              </w:r>
              <w:r w:rsidRPr="00D573AF" w:rsidDel="005C112F">
                <w:rPr>
                  <w:rFonts w:ascii="Arial" w:hAnsi="Arial" w:cs="Arial"/>
                  <w:sz w:val="20"/>
                  <w:szCs w:val="20"/>
                </w:rPr>
                <w:delText xml:space="preserve">mluvy o príspevku (viď bod 5.2 návrhu Zmluvy o príspevku zverejnenom </w:delText>
              </w:r>
              <w:r w:rsidR="00D87B8F" w:rsidRPr="00D573AF" w:rsidDel="005C112F">
                <w:rPr>
                  <w:rFonts w:ascii="Arial" w:hAnsi="Arial" w:cs="Arial"/>
                  <w:sz w:val="20"/>
                  <w:szCs w:val="20"/>
                </w:rPr>
                <w:delText>Riadiacim orgánom</w:delText>
              </w:r>
              <w:r w:rsidRPr="00D573AF" w:rsidDel="005C112F">
                <w:rPr>
                  <w:rFonts w:ascii="Arial" w:hAnsi="Arial" w:cs="Arial"/>
                  <w:sz w:val="20"/>
                  <w:szCs w:val="20"/>
                </w:rPr>
                <w:delText xml:space="preserve"> na webovom sídle</w:delText>
              </w:r>
              <w:r w:rsidRPr="009C74DB" w:rsidDel="005C112F">
                <w:rPr>
                  <w:rFonts w:ascii="Arial" w:hAnsi="Arial" w:cs="Arial"/>
                  <w:sz w:val="20"/>
                  <w:szCs w:val="20"/>
                </w:rPr>
                <w:delText>:</w:delText>
              </w:r>
              <w:r w:rsidR="009C74DB" w:rsidRPr="009C74DB" w:rsidDel="005C112F">
                <w:rPr>
                  <w:rFonts w:ascii="Arial" w:hAnsi="Arial" w:cs="Arial"/>
                  <w:sz w:val="20"/>
                  <w:szCs w:val="20"/>
                </w:rPr>
                <w:delText xml:space="preserve"> </w:delText>
              </w:r>
              <w:r w:rsidR="00251005" w:rsidDel="005C112F">
                <w:rPr>
                  <w:sz w:val="24"/>
                </w:rPr>
                <w:fldChar w:fldCharType="begin"/>
              </w:r>
              <w:r w:rsidR="00251005" w:rsidDel="005C112F">
                <w:delInstrText xml:space="preserve"> HYPERLINK "https://mpsr.sk/vzor-zmluvy-o-prispevok/1319-67-1319-15136/?fbclid=IwAR1nO3asDQXimqus90x-CV_7TMWSb_pNLmvfl59Q1LQSqHAJu4WrujjHPPA" </w:delInstrText>
              </w:r>
              <w:r w:rsidR="00251005" w:rsidDel="005C112F">
                <w:rPr>
                  <w:sz w:val="24"/>
                </w:rPr>
                <w:fldChar w:fldCharType="separate"/>
              </w:r>
              <w:r w:rsidR="00FD2349" w:rsidRPr="005333A1" w:rsidDel="005C112F">
                <w:rPr>
                  <w:rStyle w:val="Hypertextovprepojenie"/>
                  <w:rFonts w:cs="Arial"/>
                  <w:sz w:val="20"/>
                  <w:szCs w:val="20"/>
                </w:rPr>
                <w:delText>https://mpsr.sk/vzor-zmluvy-o-prispevok/1</w:delText>
              </w:r>
              <w:r w:rsidR="00FD2349" w:rsidRPr="00FD2349" w:rsidDel="005C112F">
                <w:rPr>
                  <w:rStyle w:val="Hypertextovprepojenie"/>
                  <w:rFonts w:cs="Arial"/>
                  <w:sz w:val="20"/>
                  <w:szCs w:val="20"/>
                </w:rPr>
                <w:br/>
              </w:r>
              <w:r w:rsidR="00FD2349" w:rsidRPr="005333A1" w:rsidDel="005C112F">
                <w:rPr>
                  <w:rStyle w:val="Hypertextovprepojenie"/>
                  <w:rFonts w:cs="Arial"/>
                  <w:sz w:val="20"/>
                  <w:szCs w:val="20"/>
                </w:rPr>
                <w:delText>319-67-1319-15136/?fbclid=IwAR1nO3asDQXimqus90x-CV_7TMWSb_pNLmvfl59Q1LQSqHAJu4WrujjHP</w:delText>
              </w:r>
              <w:r w:rsidR="00FD2349" w:rsidRPr="00FD2349" w:rsidDel="005C112F">
                <w:rPr>
                  <w:rStyle w:val="Hypertextovprepojenie"/>
                  <w:rFonts w:cs="Arial"/>
                  <w:sz w:val="20"/>
                  <w:szCs w:val="20"/>
                </w:rPr>
                <w:br/>
              </w:r>
              <w:r w:rsidR="00FD2349" w:rsidRPr="005333A1" w:rsidDel="005C112F">
                <w:rPr>
                  <w:rStyle w:val="Hypertextovprepojenie"/>
                  <w:rFonts w:cs="Arial"/>
                  <w:sz w:val="20"/>
                  <w:szCs w:val="20"/>
                </w:rPr>
                <w:delText>PA</w:delText>
              </w:r>
              <w:r w:rsidR="00251005" w:rsidDel="005C112F">
                <w:rPr>
                  <w:rStyle w:val="Hypertextovprepojenie"/>
                  <w:rFonts w:cs="Arial"/>
                  <w:sz w:val="20"/>
                  <w:szCs w:val="20"/>
                </w:rPr>
                <w:fldChar w:fldCharType="end"/>
              </w:r>
              <w:r w:rsidRPr="009C74DB" w:rsidDel="005C112F">
                <w:rPr>
                  <w:rFonts w:ascii="Arial" w:hAnsi="Arial" w:cs="Arial"/>
                  <w:sz w:val="20"/>
                  <w:szCs w:val="20"/>
                </w:rPr>
                <w:delText>).</w:delText>
              </w:r>
            </w:del>
          </w:p>
          <w:p w14:paraId="290F1B70" w14:textId="274501B6" w:rsidR="00997F82" w:rsidRPr="00FD2349" w:rsidRDefault="00997F82" w:rsidP="00F01728">
            <w:pPr>
              <w:pStyle w:val="Odsekzoznamu"/>
              <w:spacing w:before="240" w:after="120" w:line="240" w:lineRule="auto"/>
              <w:ind w:left="85" w:right="85"/>
              <w:contextualSpacing w:val="0"/>
              <w:jc w:val="both"/>
              <w:rPr>
                <w:rFonts w:ascii="Arial" w:hAnsi="Arial" w:cs="Arial"/>
                <w:b/>
                <w:bCs/>
                <w:sz w:val="20"/>
                <w:szCs w:val="20"/>
              </w:rPr>
            </w:pPr>
            <w:r w:rsidRPr="00FD2349">
              <w:rPr>
                <w:rFonts w:ascii="Arial" w:hAnsi="Arial" w:cs="Arial"/>
                <w:b/>
                <w:bCs/>
                <w:sz w:val="20"/>
                <w:szCs w:val="20"/>
              </w:rPr>
              <w:t xml:space="preserve">Forma preukázania: </w:t>
            </w:r>
            <w:r w:rsidR="006F6ADE" w:rsidRPr="00FD2349">
              <w:rPr>
                <w:rFonts w:ascii="Arial" w:hAnsi="Arial" w:cs="Arial"/>
                <w:b/>
                <w:bCs/>
                <w:sz w:val="20"/>
                <w:szCs w:val="20"/>
              </w:rPr>
              <w:t xml:space="preserve"> </w:t>
            </w:r>
          </w:p>
          <w:p w14:paraId="439C5355" w14:textId="5B8CE17F"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07" w:name="_Ref498785182"/>
            <w:r w:rsidRPr="00A268F6">
              <w:rPr>
                <w:rFonts w:ascii="Arial" w:hAnsi="Arial" w:cs="Arial"/>
                <w:b/>
                <w:sz w:val="20"/>
                <w:szCs w:val="20"/>
              </w:rPr>
              <w:t>Maximálna a minimálna výška príspevku</w:t>
            </w:r>
            <w:bookmarkEnd w:id="20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7A50AAD"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6C37C1">
              <w:rPr>
                <w:rFonts w:ascii="Arial" w:hAnsi="Arial" w:cs="Arial"/>
                <w:bCs/>
                <w:sz w:val="20"/>
                <w:szCs w:val="20"/>
              </w:rPr>
              <w:t xml:space="preserve">10 000,- </w:t>
            </w:r>
            <w:r>
              <w:rPr>
                <w:rFonts w:ascii="Arial" w:hAnsi="Arial" w:cs="Arial"/>
                <w:bCs/>
                <w:sz w:val="20"/>
                <w:szCs w:val="20"/>
              </w:rPr>
              <w:t>EUR</w:t>
            </w:r>
          </w:p>
          <w:p w14:paraId="582FBBB1" w14:textId="76F6BF26" w:rsidR="00997F82" w:rsidRDefault="00997F82" w:rsidP="00CD453C">
            <w:pPr>
              <w:pStyle w:val="Odsekzoznamu"/>
              <w:spacing w:after="120" w:line="240" w:lineRule="auto"/>
              <w:ind w:left="85" w:right="85"/>
              <w:contextualSpacing w:val="0"/>
              <w:jc w:val="both"/>
              <w:rPr>
                <w:ins w:id="208" w:author="NTB2-20180123" w:date="2023-01-02T10:33:00Z"/>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6C37C1">
              <w:rPr>
                <w:rFonts w:ascii="Arial" w:hAnsi="Arial" w:cs="Arial"/>
                <w:bCs/>
                <w:sz w:val="20"/>
                <w:szCs w:val="20"/>
              </w:rPr>
              <w:t xml:space="preserve">100 000,- </w:t>
            </w:r>
            <w:r>
              <w:rPr>
                <w:rFonts w:ascii="Arial" w:hAnsi="Arial" w:cs="Arial"/>
                <w:bCs/>
                <w:sz w:val="20"/>
                <w:szCs w:val="20"/>
              </w:rPr>
              <w:t xml:space="preserve">EUR </w:t>
            </w:r>
          </w:p>
          <w:p w14:paraId="430BF4F9" w14:textId="3BDDDAF1" w:rsidR="005B7768" w:rsidRPr="00163553" w:rsidRDefault="005B7768" w:rsidP="003F2ED2">
            <w:pPr>
              <w:pStyle w:val="Odsekzoznamu"/>
              <w:spacing w:after="120" w:line="240" w:lineRule="auto"/>
              <w:ind w:left="85" w:right="85"/>
              <w:contextualSpacing w:val="0"/>
              <w:jc w:val="both"/>
              <w:rPr>
                <w:ins w:id="209" w:author="NTB2-20180123" w:date="2023-01-02T10:33:00Z"/>
                <w:rFonts w:ascii="Arial" w:hAnsi="Arial" w:cs="Arial"/>
                <w:b/>
                <w:bCs/>
                <w:sz w:val="20"/>
                <w:szCs w:val="20"/>
              </w:rPr>
            </w:pPr>
            <w:ins w:id="210" w:author="NTB2-20180123" w:date="2023-01-02T10:33:00Z">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ins>
            <w:ins w:id="211" w:author="NTB2-20180123" w:date="2023-01-02T10:42:00Z">
              <w:r w:rsidR="003F2ED2">
                <w:rPr>
                  <w:rFonts w:ascii="Arial" w:hAnsi="Arial" w:cs="Arial"/>
                  <w:b/>
                  <w:bCs/>
                  <w:sz w:val="20"/>
                  <w:szCs w:val="20"/>
                </w:rPr>
                <w:t xml:space="preserve"> </w:t>
              </w:r>
            </w:ins>
            <w:ins w:id="212" w:author="NTB2-20180123" w:date="2023-01-02T10:41:00Z">
              <w:r w:rsidR="003F2ED2">
                <w:rPr>
                  <w:rFonts w:ascii="Arial" w:hAnsi="Arial" w:cs="Arial"/>
                  <w:b/>
                  <w:bCs/>
                  <w:sz w:val="20"/>
                  <w:szCs w:val="20"/>
                </w:rPr>
                <w:t>181</w:t>
              </w:r>
            </w:ins>
            <w:ins w:id="213" w:author="NTB2-20180123" w:date="2023-01-02T10:42:00Z">
              <w:r w:rsidR="003F2ED2">
                <w:rPr>
                  <w:rFonts w:ascii="Arial" w:hAnsi="Arial" w:cs="Arial"/>
                  <w:b/>
                  <w:bCs/>
                  <w:sz w:val="20"/>
                  <w:szCs w:val="20"/>
                </w:rPr>
                <w:t> 818,18</w:t>
              </w:r>
            </w:ins>
            <w:ins w:id="214" w:author="NTB2-20180123" w:date="2023-01-02T10:41:00Z">
              <w:r w:rsidR="003F2ED2">
                <w:rPr>
                  <w:rFonts w:ascii="Arial" w:hAnsi="Arial" w:cs="Arial"/>
                  <w:b/>
                  <w:bCs/>
                  <w:sz w:val="20"/>
                  <w:szCs w:val="20"/>
                </w:rPr>
                <w:t xml:space="preserve"> </w:t>
              </w:r>
            </w:ins>
            <w:ins w:id="215" w:author="NTB2-20180123" w:date="2023-01-02T10:33:00Z">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73100BDD" w14:textId="77777777" w:rsidR="005B7768" w:rsidRDefault="005B7768" w:rsidP="00CD453C">
            <w:pPr>
              <w:pStyle w:val="Odsekzoznamu"/>
              <w:spacing w:after="120" w:line="240" w:lineRule="auto"/>
              <w:ind w:left="85" w:right="85"/>
              <w:contextualSpacing w:val="0"/>
              <w:jc w:val="both"/>
              <w:rPr>
                <w:rFonts w:ascii="Arial" w:hAnsi="Arial" w:cs="Arial"/>
                <w:bCs/>
                <w:sz w:val="20"/>
                <w:szCs w:val="20"/>
              </w:rPr>
            </w:pP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minimálnej pomoci (vrátane pomoci poskytnutej od ostatných poskytovateľov </w:t>
            </w:r>
            <w:r w:rsidRPr="006D5385">
              <w:rPr>
                <w:rFonts w:ascii="Arial" w:hAnsi="Arial" w:cs="Arial"/>
                <w:bCs/>
                <w:sz w:val="20"/>
                <w:szCs w:val="20"/>
              </w:rPr>
              <w:lastRenderedPageBreak/>
              <w:t>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Pr="00D573AF"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w:t>
            </w:r>
            <w:r w:rsidRPr="00D573AF">
              <w:rPr>
                <w:rFonts w:ascii="Arial" w:hAnsi="Arial" w:cs="Arial"/>
                <w:bCs/>
                <w:sz w:val="20"/>
                <w:szCs w:val="20"/>
              </w:rPr>
              <w:t>príspevku stanovenú MAS ako aj pravidlá kumulácie pomoci de minimis.</w:t>
            </w:r>
          </w:p>
          <w:p w14:paraId="2BD428E2" w14:textId="6BBFB544" w:rsidR="00997F82" w:rsidRPr="00D573AF" w:rsidRDefault="00997F82" w:rsidP="00CD453C">
            <w:pPr>
              <w:spacing w:before="120" w:after="120" w:line="240" w:lineRule="auto"/>
              <w:ind w:left="85" w:right="85"/>
              <w:jc w:val="both"/>
              <w:rPr>
                <w:rFonts w:ascii="Arial" w:hAnsi="Arial" w:cs="Arial"/>
                <w:bCs/>
                <w:sz w:val="20"/>
                <w:szCs w:val="20"/>
              </w:rPr>
            </w:pPr>
            <w:r w:rsidRPr="00D573AF">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sidRPr="00D573AF">
              <w:rPr>
                <w:rFonts w:ascii="Arial" w:hAnsi="Arial" w:cs="Arial"/>
                <w:b/>
                <w:bCs/>
                <w:sz w:val="20"/>
                <w:szCs w:val="20"/>
              </w:rPr>
              <w:t>,</w:t>
            </w:r>
            <w:r w:rsidRPr="00D573AF">
              <w:rPr>
                <w:rFonts w:ascii="Arial" w:hAnsi="Arial" w:cs="Arial"/>
                <w:b/>
                <w:bCs/>
                <w:sz w:val="20"/>
                <w:szCs w:val="20"/>
              </w:rPr>
              <w:t xml:space="preserve"> ako je vypočítaná zostávajúca hodnota do stropu kumulácie pomoci. Táto však zároveň nesmie byť vyššia ako </w:t>
            </w:r>
            <w:r w:rsidR="006C37C1" w:rsidRPr="00D573AF">
              <w:rPr>
                <w:rFonts w:ascii="Arial" w:hAnsi="Arial" w:cs="Arial"/>
                <w:b/>
                <w:bCs/>
                <w:sz w:val="20"/>
                <w:szCs w:val="20"/>
              </w:rPr>
              <w:t xml:space="preserve">100 000,- </w:t>
            </w:r>
            <w:r w:rsidRPr="00D573AF">
              <w:rPr>
                <w:rFonts w:ascii="Arial" w:hAnsi="Arial" w:cs="Arial"/>
                <w:b/>
                <w:bCs/>
                <w:sz w:val="20"/>
                <w:szCs w:val="20"/>
              </w:rPr>
              <w:t>EUR.</w:t>
            </w:r>
          </w:p>
          <w:p w14:paraId="4D57D342" w14:textId="77777777" w:rsidR="00997F82" w:rsidRPr="00D573AF"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D573AF">
              <w:rPr>
                <w:rFonts w:ascii="Arial" w:hAnsi="Arial" w:cs="Arial"/>
                <w:b/>
                <w:bCs/>
                <w:sz w:val="20"/>
                <w:szCs w:val="20"/>
              </w:rPr>
              <w:t>Forma preukázania:</w:t>
            </w:r>
          </w:p>
          <w:p w14:paraId="3D505EF9" w14:textId="77777777" w:rsidR="00997F82" w:rsidRPr="00D573AF"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D573AF">
              <w:rPr>
                <w:rFonts w:ascii="Arial" w:hAnsi="Arial" w:cs="Arial"/>
                <w:bCs/>
                <w:sz w:val="20"/>
                <w:szCs w:val="20"/>
              </w:rPr>
              <w:t>Informácie uvedené v žiadosti o príspevok.</w:t>
            </w:r>
            <w:r w:rsidRPr="00D573A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573AF">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1D1A2ACC" w:rsidR="00997F82" w:rsidRPr="006D71F3" w:rsidRDefault="00C4138A"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del w:id="216" w:author="NTB2-20180123" w:date="2023-01-02T10:54:00Z">
              <w:r w:rsidDel="004515AE">
                <w:rPr>
                  <w:rFonts w:ascii="Arial" w:hAnsi="Arial" w:cs="Arial"/>
                  <w:b/>
                  <w:sz w:val="20"/>
                  <w:szCs w:val="20"/>
                </w:rPr>
                <w:lastRenderedPageBreak/>
                <w:delText xml:space="preserve"> </w:delText>
              </w:r>
              <w:r w:rsidR="00997F82" w:rsidRPr="000E034C" w:rsidDel="004515AE">
                <w:rPr>
                  <w:rFonts w:ascii="Arial" w:hAnsi="Arial" w:cs="Arial"/>
                  <w:b/>
                  <w:sz w:val="20"/>
                  <w:szCs w:val="20"/>
                </w:rPr>
                <w:delText>Časová oprávnenosť realizácie projektu</w:delText>
              </w:r>
            </w:del>
          </w:p>
        </w:tc>
      </w:tr>
      <w:tr w:rsidR="00997F82" w:rsidRPr="006A79F0" w14:paraId="73204464" w14:textId="77777777" w:rsidTr="00687273">
        <w:tc>
          <w:tcPr>
            <w:tcW w:w="9776" w:type="dxa"/>
            <w:shd w:val="clear" w:color="auto" w:fill="auto"/>
          </w:tcPr>
          <w:p w14:paraId="23C1E915" w14:textId="1E448A1E" w:rsidR="00997F82" w:rsidDel="004515AE" w:rsidRDefault="00997F82" w:rsidP="009A65F5">
            <w:pPr>
              <w:pStyle w:val="Odsekzoznamu"/>
              <w:spacing w:before="120" w:after="120" w:line="240" w:lineRule="auto"/>
              <w:ind w:left="85" w:right="85"/>
              <w:contextualSpacing w:val="0"/>
              <w:jc w:val="both"/>
              <w:rPr>
                <w:del w:id="217" w:author="NTB2-20180123" w:date="2023-01-02T10:54:00Z"/>
                <w:rFonts w:ascii="Arial" w:hAnsi="Arial" w:cs="Arial"/>
                <w:b/>
                <w:bCs/>
                <w:sz w:val="20"/>
                <w:szCs w:val="20"/>
              </w:rPr>
            </w:pPr>
            <w:del w:id="218" w:author="NTB2-20180123" w:date="2023-01-02T10:54:00Z">
              <w:r w:rsidRPr="00971A5F" w:rsidDel="004515AE">
                <w:rPr>
                  <w:rFonts w:ascii="Arial" w:hAnsi="Arial" w:cs="Arial"/>
                  <w:b/>
                  <w:bCs/>
                  <w:sz w:val="20"/>
                  <w:szCs w:val="20"/>
                </w:rPr>
                <w:delText>Opis podmienky</w:delText>
              </w:r>
              <w:r w:rsidDel="004515AE">
                <w:rPr>
                  <w:rFonts w:ascii="Arial" w:hAnsi="Arial" w:cs="Arial"/>
                  <w:b/>
                  <w:bCs/>
                  <w:sz w:val="20"/>
                  <w:szCs w:val="20"/>
                </w:rPr>
                <w:delText xml:space="preserve">: </w:delText>
              </w:r>
            </w:del>
          </w:p>
          <w:p w14:paraId="611791CF" w14:textId="264596B4" w:rsidR="00997F82" w:rsidDel="004515AE" w:rsidRDefault="00997F82" w:rsidP="009A65F5">
            <w:pPr>
              <w:pStyle w:val="Odsekzoznamu"/>
              <w:spacing w:before="120" w:after="120" w:line="240" w:lineRule="auto"/>
              <w:ind w:left="85" w:right="85"/>
              <w:contextualSpacing w:val="0"/>
              <w:jc w:val="both"/>
              <w:rPr>
                <w:del w:id="219" w:author="NTB2-20180123" w:date="2023-01-02T10:54:00Z"/>
                <w:rFonts w:ascii="Arial" w:hAnsi="Arial" w:cs="Arial"/>
                <w:bCs/>
                <w:sz w:val="20"/>
                <w:szCs w:val="20"/>
              </w:rPr>
            </w:pPr>
            <w:del w:id="220" w:author="NTB2-20180123" w:date="2023-01-02T10:54:00Z">
              <w:r w:rsidRPr="00A268F6" w:rsidDel="004515AE">
                <w:rPr>
                  <w:rFonts w:ascii="Arial" w:hAnsi="Arial" w:cs="Arial"/>
                  <w:bCs/>
                  <w:sz w:val="20"/>
                  <w:szCs w:val="20"/>
                </w:rPr>
                <w:delText>Ž</w:delText>
              </w:r>
              <w:r w:rsidRPr="00C84669" w:rsidDel="004515AE">
                <w:rPr>
                  <w:rFonts w:ascii="Arial" w:hAnsi="Arial" w:cs="Arial"/>
                  <w:bCs/>
                  <w:sz w:val="20"/>
                  <w:szCs w:val="20"/>
                </w:rPr>
                <w:delText>iadateľ je povinn</w:delText>
              </w:r>
              <w:r w:rsidDel="004515AE">
                <w:rPr>
                  <w:rFonts w:ascii="Arial" w:hAnsi="Arial" w:cs="Arial"/>
                  <w:bCs/>
                  <w:sz w:val="20"/>
                  <w:szCs w:val="20"/>
                </w:rPr>
                <w:delText>ý ukončiť práce na projekte do 9</w:delText>
              </w:r>
              <w:r w:rsidRPr="00C84669" w:rsidDel="004515AE">
                <w:rPr>
                  <w:rFonts w:ascii="Arial" w:hAnsi="Arial" w:cs="Arial"/>
                  <w:bCs/>
                  <w:sz w:val="20"/>
                  <w:szCs w:val="20"/>
                </w:rPr>
                <w:delText xml:space="preserve"> mesiacov od nadobudnutia účinnosti zmluvy o</w:delText>
              </w:r>
              <w:r w:rsidDel="004515AE">
                <w:rPr>
                  <w:rFonts w:ascii="Arial" w:hAnsi="Arial" w:cs="Arial"/>
                  <w:bCs/>
                  <w:sz w:val="20"/>
                  <w:szCs w:val="20"/>
                </w:rPr>
                <w:delText> </w:delText>
              </w:r>
              <w:r w:rsidRPr="00C84669" w:rsidDel="004515AE">
                <w:rPr>
                  <w:rFonts w:ascii="Arial" w:hAnsi="Arial" w:cs="Arial"/>
                  <w:bCs/>
                  <w:sz w:val="20"/>
                  <w:szCs w:val="20"/>
                </w:rPr>
                <w:delText>poskytnutí príspevku.</w:delText>
              </w:r>
              <w:r w:rsidR="00547F32" w:rsidDel="004515AE">
                <w:rPr>
                  <w:rFonts w:ascii="Arial" w:hAnsi="Arial" w:cs="Arial"/>
                  <w:bCs/>
                  <w:sz w:val="20"/>
                  <w:szCs w:val="20"/>
                </w:rPr>
                <w:delText xml:space="preserve"> Zároveň je žiadateľ povinný zrealizovať hlavnú aktivitu projektu najneskôr do 30.6.2023.</w:delText>
              </w:r>
              <w:r w:rsidR="00547F32" w:rsidDel="004515AE">
                <w:rPr>
                  <w:rStyle w:val="Odkaznapoznmkupodiarou"/>
                  <w:rFonts w:ascii="Arial" w:hAnsi="Arial" w:cs="Arial"/>
                  <w:bCs/>
                  <w:sz w:val="20"/>
                  <w:szCs w:val="20"/>
                </w:rPr>
                <w:footnoteReference w:id="4"/>
              </w:r>
              <w:r w:rsidR="00547F32" w:rsidDel="004515AE">
                <w:rPr>
                  <w:rFonts w:ascii="Arial" w:hAnsi="Arial" w:cs="Arial"/>
                  <w:bCs/>
                  <w:sz w:val="20"/>
                  <w:szCs w:val="20"/>
                </w:rPr>
                <w:delText xml:space="preserve"> </w:delText>
              </w:r>
            </w:del>
          </w:p>
          <w:p w14:paraId="6041A177" w14:textId="101F58CD" w:rsidR="00997F82" w:rsidDel="004515AE" w:rsidRDefault="00997F82" w:rsidP="009A65F5">
            <w:pPr>
              <w:pStyle w:val="Odsekzoznamu"/>
              <w:spacing w:before="240" w:after="120" w:line="240" w:lineRule="auto"/>
              <w:ind w:left="85" w:right="85"/>
              <w:contextualSpacing w:val="0"/>
              <w:jc w:val="both"/>
              <w:rPr>
                <w:del w:id="227" w:author="NTB2-20180123" w:date="2023-01-02T10:54:00Z"/>
                <w:rFonts w:ascii="Arial" w:hAnsi="Arial" w:cs="Arial"/>
                <w:b/>
                <w:bCs/>
                <w:sz w:val="20"/>
                <w:szCs w:val="20"/>
              </w:rPr>
            </w:pPr>
            <w:del w:id="228" w:author="NTB2-20180123" w:date="2023-01-02T10:54:00Z">
              <w:r w:rsidRPr="00971A5F" w:rsidDel="004515AE">
                <w:rPr>
                  <w:rFonts w:ascii="Arial" w:hAnsi="Arial" w:cs="Arial"/>
                  <w:b/>
                  <w:bCs/>
                  <w:sz w:val="20"/>
                  <w:szCs w:val="20"/>
                </w:rPr>
                <w:delText>Forma preukázania</w:delText>
              </w:r>
              <w:r w:rsidDel="004515AE">
                <w:rPr>
                  <w:rFonts w:ascii="Arial" w:hAnsi="Arial" w:cs="Arial"/>
                  <w:b/>
                  <w:bCs/>
                  <w:sz w:val="20"/>
                  <w:szCs w:val="20"/>
                </w:rPr>
                <w:delText>:</w:delText>
              </w:r>
            </w:del>
          </w:p>
          <w:p w14:paraId="50DC4851" w14:textId="158B4BE8" w:rsidR="00997F82" w:rsidRPr="00547F32" w:rsidDel="004515AE" w:rsidRDefault="00997F82" w:rsidP="00547F32">
            <w:pPr>
              <w:pStyle w:val="Odsekzoznamu"/>
              <w:spacing w:before="120" w:after="120" w:line="240" w:lineRule="auto"/>
              <w:ind w:left="85" w:right="85"/>
              <w:contextualSpacing w:val="0"/>
              <w:jc w:val="both"/>
              <w:rPr>
                <w:del w:id="229" w:author="NTB2-20180123" w:date="2023-01-02T10:54:00Z"/>
                <w:rFonts w:ascii="Arial" w:hAnsi="Arial" w:cs="Arial"/>
                <w:bCs/>
                <w:sz w:val="20"/>
                <w:szCs w:val="20"/>
              </w:rPr>
            </w:pPr>
            <w:bookmarkStart w:id="230" w:name="_Hlk500346148"/>
            <w:del w:id="231" w:author="NTB2-20180123" w:date="2023-01-02T10:54:00Z">
              <w:r w:rsidDel="004515AE">
                <w:rPr>
                  <w:rFonts w:ascii="Arial" w:hAnsi="Arial" w:cs="Arial"/>
                  <w:bCs/>
                  <w:sz w:val="20"/>
                  <w:szCs w:val="20"/>
                </w:rPr>
                <w:lastRenderedPageBreak/>
                <w:delText xml:space="preserve">Informácie uvedené v žiadosti o príspevok. </w:delText>
              </w:r>
              <w:r w:rsidRPr="009771B1" w:rsidDel="004515AE">
                <w:rPr>
                  <w:rFonts w:ascii="Arial" w:hAnsi="Arial" w:cs="Arial"/>
                  <w:bCs/>
                  <w:sz w:val="20"/>
                  <w:szCs w:val="20"/>
                </w:rPr>
                <w:delText xml:space="preserve">Žiadateľ v časti </w:delText>
              </w:r>
              <w:r w:rsidRPr="00D01EF0" w:rsidDel="004515AE">
                <w:rPr>
                  <w:rFonts w:ascii="Arial" w:hAnsi="Arial" w:cs="Arial"/>
                  <w:bCs/>
                  <w:sz w:val="20"/>
                  <w:szCs w:val="20"/>
                </w:rPr>
                <w:delText>10</w:delText>
              </w:r>
              <w:r w:rsidRPr="009771B1" w:rsidDel="004515AE">
                <w:rPr>
                  <w:rFonts w:ascii="Arial" w:hAnsi="Arial" w:cs="Arial"/>
                  <w:bCs/>
                  <w:sz w:val="20"/>
                  <w:szCs w:val="20"/>
                </w:rPr>
                <w:delText xml:space="preserve"> Formulára ŽoPr čestne vyhlási, že ukončí práce na projekte do 9 mesiacov od nadobudnutia účinnosti zmluvy o</w:delText>
              </w:r>
              <w:r w:rsidR="00547F32" w:rsidDel="004515AE">
                <w:rPr>
                  <w:rFonts w:ascii="Arial" w:hAnsi="Arial" w:cs="Arial"/>
                  <w:bCs/>
                  <w:sz w:val="20"/>
                  <w:szCs w:val="20"/>
                </w:rPr>
                <w:delText> </w:delText>
              </w:r>
              <w:r w:rsidRPr="009771B1" w:rsidDel="004515AE">
                <w:rPr>
                  <w:rFonts w:ascii="Arial" w:hAnsi="Arial" w:cs="Arial"/>
                  <w:bCs/>
                  <w:sz w:val="20"/>
                  <w:szCs w:val="20"/>
                </w:rPr>
                <w:delText>príspevku</w:delText>
              </w:r>
              <w:r w:rsidR="00547F32" w:rsidDel="004515AE">
                <w:rPr>
                  <w:rFonts w:ascii="Arial" w:hAnsi="Arial" w:cs="Arial"/>
                  <w:bCs/>
                  <w:sz w:val="20"/>
                  <w:szCs w:val="20"/>
                </w:rPr>
                <w:delText xml:space="preserve"> a zároveň najneskôr do 30.6.2023</w:delText>
              </w:r>
              <w:r w:rsidRPr="00547F32" w:rsidDel="004515AE">
                <w:rPr>
                  <w:rFonts w:ascii="Arial" w:hAnsi="Arial" w:cs="Arial"/>
                  <w:bCs/>
                  <w:sz w:val="20"/>
                  <w:szCs w:val="20"/>
                </w:rPr>
                <w:delText>.</w:delText>
              </w:r>
            </w:del>
          </w:p>
          <w:bookmarkEnd w:id="230"/>
          <w:p w14:paraId="2DCF2F75" w14:textId="65CB4DCC" w:rsidR="00997F82" w:rsidDel="004515AE" w:rsidRDefault="00997F82" w:rsidP="009A65F5">
            <w:pPr>
              <w:pStyle w:val="Odsekzoznamu"/>
              <w:keepNext/>
              <w:spacing w:before="240" w:after="120" w:line="240" w:lineRule="auto"/>
              <w:ind w:left="85" w:right="85"/>
              <w:contextualSpacing w:val="0"/>
              <w:jc w:val="both"/>
              <w:rPr>
                <w:del w:id="232" w:author="NTB2-20180123" w:date="2023-01-02T10:54:00Z"/>
                <w:rFonts w:ascii="Arial" w:hAnsi="Arial" w:cs="Arial"/>
                <w:b/>
                <w:bCs/>
                <w:sz w:val="20"/>
                <w:szCs w:val="20"/>
              </w:rPr>
            </w:pPr>
            <w:del w:id="233" w:author="NTB2-20180123" w:date="2023-01-02T10:54:00Z">
              <w:r w:rsidRPr="00543D57" w:rsidDel="004515AE">
                <w:rPr>
                  <w:rFonts w:ascii="Arial" w:hAnsi="Arial" w:cs="Arial"/>
                  <w:b/>
                  <w:bCs/>
                  <w:sz w:val="20"/>
                  <w:szCs w:val="20"/>
                </w:rPr>
                <w:delText>Spôsob overenia:</w:delText>
              </w:r>
            </w:del>
          </w:p>
          <w:p w14:paraId="005C61CA" w14:textId="43747E0D"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del w:id="234" w:author="NTB2-20180123" w:date="2023-01-02T10:54:00Z">
              <w:r w:rsidRPr="00855874" w:rsidDel="004515AE">
                <w:rPr>
                  <w:rFonts w:ascii="Arial" w:hAnsi="Arial" w:cs="Arial"/>
                  <w:bCs/>
                  <w:sz w:val="20"/>
                  <w:szCs w:val="20"/>
                </w:rPr>
                <w:delText>MAS overí znenie čestného vyhlásenia, ktoré tvorí súčasť formulára ŽoPr.</w:delText>
              </w:r>
            </w:del>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6F71E162"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del w:id="235" w:author="NTB2-20180123" w:date="2023-01-02T10:55:00Z">
              <w:r w:rsidRPr="000E017D" w:rsidDel="004515AE">
                <w:rPr>
                  <w:rFonts w:ascii="Arial" w:hAnsi="Arial" w:cs="Arial"/>
                  <w:b/>
                  <w:sz w:val="20"/>
                  <w:szCs w:val="20"/>
                </w:rPr>
                <w:lastRenderedPageBreak/>
                <w:delText>Podmienky poskytnutia príspevku z hľadiska definovania merateľných ukazovateľov projektu</w:delText>
              </w:r>
            </w:del>
          </w:p>
        </w:tc>
      </w:tr>
      <w:tr w:rsidR="00997F82" w:rsidRPr="006A79F0" w14:paraId="353ABDEF" w14:textId="77777777" w:rsidTr="00687273">
        <w:tc>
          <w:tcPr>
            <w:tcW w:w="9776" w:type="dxa"/>
            <w:tcBorders>
              <w:bottom w:val="single" w:sz="4" w:space="0" w:color="auto"/>
            </w:tcBorders>
            <w:shd w:val="clear" w:color="auto" w:fill="auto"/>
          </w:tcPr>
          <w:p w14:paraId="7632D766" w14:textId="394A3817" w:rsidR="00997F82" w:rsidDel="004515AE" w:rsidRDefault="00997F82" w:rsidP="009A65F5">
            <w:pPr>
              <w:pStyle w:val="Odsekzoznamu"/>
              <w:spacing w:before="120" w:after="120" w:line="240" w:lineRule="auto"/>
              <w:ind w:left="85" w:right="85"/>
              <w:contextualSpacing w:val="0"/>
              <w:jc w:val="both"/>
              <w:rPr>
                <w:del w:id="236" w:author="NTB2-20180123" w:date="2023-01-02T10:55:00Z"/>
                <w:rFonts w:ascii="Arial" w:hAnsi="Arial" w:cs="Arial"/>
                <w:b/>
                <w:bCs/>
                <w:sz w:val="20"/>
                <w:szCs w:val="20"/>
              </w:rPr>
            </w:pPr>
            <w:del w:id="237" w:author="NTB2-20180123" w:date="2023-01-02T10:55:00Z">
              <w:r w:rsidRPr="00971A5F" w:rsidDel="004515AE">
                <w:rPr>
                  <w:rFonts w:ascii="Arial" w:hAnsi="Arial" w:cs="Arial"/>
                  <w:b/>
                  <w:bCs/>
                  <w:sz w:val="20"/>
                  <w:szCs w:val="20"/>
                </w:rPr>
                <w:delText>Opis podmienky</w:delText>
              </w:r>
              <w:r w:rsidDel="004515AE">
                <w:rPr>
                  <w:rFonts w:ascii="Arial" w:hAnsi="Arial" w:cs="Arial"/>
                  <w:b/>
                  <w:bCs/>
                  <w:sz w:val="20"/>
                  <w:szCs w:val="20"/>
                </w:rPr>
                <w:delText xml:space="preserve">: </w:delText>
              </w:r>
            </w:del>
          </w:p>
          <w:p w14:paraId="177E6BE7" w14:textId="23AECD58" w:rsidR="00997F82" w:rsidDel="004515AE" w:rsidRDefault="00997F82" w:rsidP="009A65F5">
            <w:pPr>
              <w:pStyle w:val="Odsekzoznamu"/>
              <w:spacing w:before="120" w:after="120" w:line="240" w:lineRule="auto"/>
              <w:ind w:left="85" w:right="85"/>
              <w:contextualSpacing w:val="0"/>
              <w:jc w:val="both"/>
              <w:rPr>
                <w:del w:id="238" w:author="NTB2-20180123" w:date="2023-01-02T10:55:00Z"/>
                <w:rFonts w:ascii="Arial" w:hAnsi="Arial" w:cs="Arial"/>
                <w:bCs/>
                <w:sz w:val="20"/>
                <w:szCs w:val="20"/>
              </w:rPr>
            </w:pPr>
            <w:del w:id="239" w:author="NTB2-20180123" w:date="2023-01-02T10:55:00Z">
              <w:r w:rsidRPr="000E017D" w:rsidDel="004515AE">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5455BEF7" w:rsidR="00997F82" w:rsidDel="004515AE" w:rsidRDefault="00997F82" w:rsidP="009A65F5">
            <w:pPr>
              <w:pStyle w:val="Odsekzoznamu"/>
              <w:spacing w:before="240" w:after="120" w:line="240" w:lineRule="auto"/>
              <w:ind w:left="85" w:right="85"/>
              <w:contextualSpacing w:val="0"/>
              <w:jc w:val="both"/>
              <w:rPr>
                <w:del w:id="240" w:author="NTB2-20180123" w:date="2023-01-02T10:55:00Z"/>
                <w:rFonts w:ascii="Arial" w:hAnsi="Arial" w:cs="Arial"/>
                <w:b/>
                <w:bCs/>
                <w:sz w:val="20"/>
                <w:szCs w:val="20"/>
              </w:rPr>
            </w:pPr>
            <w:del w:id="241" w:author="NTB2-20180123" w:date="2023-01-02T10:55:00Z">
              <w:r w:rsidRPr="00971A5F" w:rsidDel="004515AE">
                <w:rPr>
                  <w:rFonts w:ascii="Arial" w:hAnsi="Arial" w:cs="Arial"/>
                  <w:b/>
                  <w:bCs/>
                  <w:sz w:val="20"/>
                  <w:szCs w:val="20"/>
                </w:rPr>
                <w:delText xml:space="preserve">Forma preukázania: </w:delText>
              </w:r>
            </w:del>
          </w:p>
          <w:p w14:paraId="1F650F6A" w14:textId="2DA85B8B" w:rsidR="00997F82" w:rsidDel="004515AE" w:rsidRDefault="00997F82" w:rsidP="00E05AD7">
            <w:pPr>
              <w:pStyle w:val="Odsekzoznamu"/>
              <w:spacing w:after="120" w:line="240" w:lineRule="auto"/>
              <w:ind w:left="85" w:right="85"/>
              <w:contextualSpacing w:val="0"/>
              <w:jc w:val="both"/>
              <w:rPr>
                <w:del w:id="242" w:author="NTB2-20180123" w:date="2023-01-02T10:55:00Z"/>
                <w:rFonts w:ascii="Arial" w:hAnsi="Arial" w:cs="Arial"/>
                <w:bCs/>
                <w:sz w:val="20"/>
                <w:szCs w:val="20"/>
              </w:rPr>
            </w:pPr>
            <w:del w:id="243" w:author="NTB2-20180123" w:date="2023-01-02T10:55:00Z">
              <w:r w:rsidDel="004515AE">
                <w:rPr>
                  <w:rFonts w:ascii="Arial" w:hAnsi="Arial" w:cs="Arial"/>
                  <w:bCs/>
                  <w:sz w:val="20"/>
                  <w:szCs w:val="20"/>
                </w:rPr>
                <w:delText>Informácie uvedené v žiadosti o príspevok.</w:delText>
              </w:r>
            </w:del>
          </w:p>
          <w:p w14:paraId="030D1F77" w14:textId="6AEB9783" w:rsidR="00997F82" w:rsidDel="004515AE" w:rsidRDefault="00997F82" w:rsidP="009A65F5">
            <w:pPr>
              <w:pStyle w:val="Odsekzoznamu"/>
              <w:spacing w:before="240" w:after="120" w:line="240" w:lineRule="auto"/>
              <w:ind w:left="85" w:right="85"/>
              <w:contextualSpacing w:val="0"/>
              <w:jc w:val="both"/>
              <w:rPr>
                <w:del w:id="244" w:author="NTB2-20180123" w:date="2023-01-02T10:55:00Z"/>
                <w:rFonts w:ascii="Arial" w:hAnsi="Arial" w:cs="Arial"/>
                <w:b/>
                <w:bCs/>
                <w:sz w:val="20"/>
                <w:szCs w:val="20"/>
              </w:rPr>
            </w:pPr>
            <w:del w:id="245" w:author="NTB2-20180123" w:date="2023-01-02T10:55:00Z">
              <w:r w:rsidDel="004515AE">
                <w:rPr>
                  <w:rFonts w:ascii="Arial" w:hAnsi="Arial" w:cs="Arial"/>
                  <w:b/>
                  <w:bCs/>
                  <w:sz w:val="20"/>
                  <w:szCs w:val="20"/>
                </w:rPr>
                <w:delText>Spôsob overenia</w:delText>
              </w:r>
              <w:r w:rsidRPr="003346B4" w:rsidDel="004515AE">
                <w:rPr>
                  <w:rFonts w:ascii="Arial" w:hAnsi="Arial" w:cs="Arial"/>
                  <w:b/>
                  <w:bCs/>
                  <w:sz w:val="20"/>
                  <w:szCs w:val="20"/>
                </w:rPr>
                <w:delText>:</w:delText>
              </w:r>
            </w:del>
          </w:p>
          <w:p w14:paraId="297CD66C" w14:textId="57D08FF5"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del w:id="246" w:author="NTB2-20180123" w:date="2023-01-02T10:55:00Z">
              <w:r w:rsidRPr="003346B4" w:rsidDel="004515AE">
                <w:rPr>
                  <w:rFonts w:ascii="Arial" w:hAnsi="Arial" w:cs="Arial"/>
                  <w:bCs/>
                  <w:sz w:val="20"/>
                  <w:szCs w:val="20"/>
                </w:rPr>
                <w:delText>MAS overí splnenie podmienky na základe formulára ŽoPr</w:delText>
              </w:r>
              <w:r w:rsidDel="004515AE">
                <w:rPr>
                  <w:rFonts w:ascii="Arial" w:hAnsi="Arial" w:cs="Arial"/>
                  <w:bCs/>
                  <w:sz w:val="20"/>
                  <w:szCs w:val="20"/>
                </w:rPr>
                <w:delText>.</w:delText>
              </w:r>
            </w:del>
          </w:p>
        </w:tc>
      </w:tr>
      <w:tr w:rsidR="00997F82" w:rsidRPr="00507076" w14:paraId="6204E36D" w14:textId="77777777" w:rsidTr="00687273">
        <w:tc>
          <w:tcPr>
            <w:tcW w:w="9776" w:type="dxa"/>
            <w:shd w:val="clear" w:color="auto" w:fill="F2F2F2" w:themeFill="background1" w:themeFillShade="F2"/>
          </w:tcPr>
          <w:p w14:paraId="29955C5B" w14:textId="49418393"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del w:id="247" w:author="NTB2-20180123" w:date="2023-01-02T10:55:00Z">
              <w:r w:rsidDel="004515AE">
                <w:rPr>
                  <w:rFonts w:ascii="Arial" w:hAnsi="Arial" w:cs="Arial"/>
                  <w:b/>
                  <w:sz w:val="20"/>
                  <w:szCs w:val="20"/>
                </w:rPr>
                <w:delText>S</w:delText>
              </w:r>
              <w:r w:rsidRPr="00D82944" w:rsidDel="004515AE">
                <w:rPr>
                  <w:rFonts w:ascii="Arial" w:hAnsi="Arial" w:cs="Arial"/>
                  <w:b/>
                  <w:sz w:val="20"/>
                  <w:szCs w:val="20"/>
                </w:rPr>
                <w:delText>úlad s požiadavkami v oblasti dopadu projekt</w:delText>
              </w:r>
              <w:r w:rsidDel="004515AE">
                <w:rPr>
                  <w:rFonts w:ascii="Arial" w:hAnsi="Arial" w:cs="Arial"/>
                  <w:b/>
                  <w:sz w:val="20"/>
                  <w:szCs w:val="20"/>
                </w:rPr>
                <w:delText>u</w:delText>
              </w:r>
              <w:r w:rsidRPr="00D82944" w:rsidDel="004515AE">
                <w:rPr>
                  <w:rFonts w:ascii="Arial" w:hAnsi="Arial" w:cs="Arial"/>
                  <w:b/>
                  <w:sz w:val="20"/>
                  <w:szCs w:val="20"/>
                </w:rPr>
                <w:delText xml:space="preserve"> na územia sústavy NATURA 2000</w:delText>
              </w:r>
            </w:del>
          </w:p>
        </w:tc>
      </w:tr>
      <w:tr w:rsidR="00997F82" w:rsidRPr="006A79F0" w14:paraId="49BDF2E3" w14:textId="77777777" w:rsidTr="00687273">
        <w:tc>
          <w:tcPr>
            <w:tcW w:w="9776" w:type="dxa"/>
            <w:tcBorders>
              <w:bottom w:val="single" w:sz="4" w:space="0" w:color="auto"/>
            </w:tcBorders>
            <w:shd w:val="clear" w:color="auto" w:fill="auto"/>
          </w:tcPr>
          <w:p w14:paraId="7095BAAA" w14:textId="7C704985" w:rsidR="00997F82" w:rsidDel="004515AE" w:rsidRDefault="00997F82" w:rsidP="00556E68">
            <w:pPr>
              <w:pStyle w:val="Odsekzoznamu"/>
              <w:widowControl w:val="0"/>
              <w:spacing w:before="120" w:after="120" w:line="240" w:lineRule="auto"/>
              <w:ind w:left="85" w:right="85"/>
              <w:contextualSpacing w:val="0"/>
              <w:jc w:val="both"/>
              <w:rPr>
                <w:del w:id="248" w:author="NTB2-20180123" w:date="2023-01-02T10:55:00Z"/>
                <w:rFonts w:ascii="Arial" w:hAnsi="Arial" w:cs="Arial"/>
                <w:b/>
                <w:bCs/>
                <w:sz w:val="20"/>
                <w:szCs w:val="20"/>
              </w:rPr>
            </w:pPr>
            <w:del w:id="249" w:author="NTB2-20180123" w:date="2023-01-02T10:55:00Z">
              <w:r w:rsidRPr="00971A5F" w:rsidDel="004515AE">
                <w:rPr>
                  <w:rFonts w:ascii="Arial" w:hAnsi="Arial" w:cs="Arial"/>
                  <w:b/>
                  <w:bCs/>
                  <w:sz w:val="20"/>
                  <w:szCs w:val="20"/>
                </w:rPr>
                <w:delText>Opis podmienky</w:delText>
              </w:r>
              <w:r w:rsidDel="004515AE">
                <w:rPr>
                  <w:rFonts w:ascii="Arial" w:hAnsi="Arial" w:cs="Arial"/>
                  <w:b/>
                  <w:bCs/>
                  <w:sz w:val="20"/>
                  <w:szCs w:val="20"/>
                </w:rPr>
                <w:delText xml:space="preserve">: </w:delText>
              </w:r>
            </w:del>
          </w:p>
          <w:p w14:paraId="3B270571" w14:textId="5FB5D09A" w:rsidR="00997F82" w:rsidDel="004515AE" w:rsidRDefault="00997F82" w:rsidP="009A65F5">
            <w:pPr>
              <w:pStyle w:val="Odsekzoznamu"/>
              <w:spacing w:before="120" w:after="120" w:line="240" w:lineRule="auto"/>
              <w:ind w:left="85" w:right="85"/>
              <w:contextualSpacing w:val="0"/>
              <w:jc w:val="both"/>
              <w:rPr>
                <w:del w:id="250" w:author="NTB2-20180123" w:date="2023-01-02T10:55:00Z"/>
                <w:rFonts w:ascii="Arial" w:hAnsi="Arial" w:cs="Arial"/>
                <w:bCs/>
                <w:sz w:val="20"/>
                <w:szCs w:val="20"/>
              </w:rPr>
            </w:pPr>
            <w:del w:id="251" w:author="NTB2-20180123" w:date="2023-01-02T10:55:00Z">
              <w:r w:rsidRPr="00A80F34" w:rsidDel="004515AE">
                <w:rPr>
                  <w:rFonts w:ascii="Arial" w:hAnsi="Arial" w:cs="Arial"/>
                  <w:bCs/>
                  <w:sz w:val="20"/>
                  <w:szCs w:val="20"/>
                </w:rPr>
                <w:delText>Projekt, ktorý je predmetom Ž</w:delText>
              </w:r>
              <w:r w:rsidDel="004515AE">
                <w:rPr>
                  <w:rFonts w:ascii="Arial" w:hAnsi="Arial" w:cs="Arial"/>
                  <w:bCs/>
                  <w:sz w:val="20"/>
                  <w:szCs w:val="20"/>
                </w:rPr>
                <w:delText>o</w:delText>
              </w:r>
              <w:r w:rsidRPr="00A80F34" w:rsidDel="004515AE">
                <w:rPr>
                  <w:rFonts w:ascii="Arial" w:hAnsi="Arial" w:cs="Arial"/>
                  <w:bCs/>
                  <w:sz w:val="20"/>
                  <w:szCs w:val="20"/>
                </w:rPr>
                <w:delText>P</w:delText>
              </w:r>
              <w:r w:rsidDel="004515AE">
                <w:rPr>
                  <w:rFonts w:ascii="Arial" w:hAnsi="Arial" w:cs="Arial"/>
                  <w:bCs/>
                  <w:sz w:val="20"/>
                  <w:szCs w:val="20"/>
                </w:rPr>
                <w:delText>r</w:delText>
              </w:r>
              <w:r w:rsidRPr="00A80F34" w:rsidDel="004515AE">
                <w:rPr>
                  <w:rFonts w:ascii="Arial" w:hAnsi="Arial" w:cs="Arial"/>
                  <w:bCs/>
                  <w:sz w:val="20"/>
                  <w:szCs w:val="20"/>
                </w:rPr>
                <w:delText>, nesmie mať významný nepriaznivý vplyv na</w:delText>
              </w:r>
              <w:r w:rsidDel="004515AE">
                <w:rPr>
                  <w:rFonts w:ascii="Arial" w:hAnsi="Arial" w:cs="Arial"/>
                  <w:bCs/>
                  <w:sz w:val="20"/>
                  <w:szCs w:val="20"/>
                </w:rPr>
                <w:delText xml:space="preserve"> </w:delText>
              </w:r>
              <w:r w:rsidRPr="00A80F34" w:rsidDel="004515AE">
                <w:rPr>
                  <w:rFonts w:ascii="Arial" w:hAnsi="Arial" w:cs="Arial"/>
                  <w:bCs/>
                  <w:sz w:val="20"/>
                  <w:szCs w:val="20"/>
                </w:rPr>
                <w:delText>územia sústavy NATURA 2000.</w:delText>
              </w:r>
            </w:del>
          </w:p>
          <w:p w14:paraId="6308994A" w14:textId="5C8B3BA1" w:rsidR="00997F82" w:rsidDel="004515AE" w:rsidRDefault="00997F82" w:rsidP="009A65F5">
            <w:pPr>
              <w:pStyle w:val="Odsekzoznamu"/>
              <w:spacing w:before="240" w:after="120" w:line="240" w:lineRule="auto"/>
              <w:ind w:left="85" w:right="85"/>
              <w:contextualSpacing w:val="0"/>
              <w:jc w:val="both"/>
              <w:rPr>
                <w:del w:id="252" w:author="NTB2-20180123" w:date="2023-01-02T10:55:00Z"/>
                <w:rFonts w:ascii="Arial" w:hAnsi="Arial" w:cs="Arial"/>
                <w:b/>
                <w:bCs/>
                <w:sz w:val="20"/>
                <w:szCs w:val="20"/>
              </w:rPr>
            </w:pPr>
            <w:del w:id="253" w:author="NTB2-20180123" w:date="2023-01-02T10:55:00Z">
              <w:r w:rsidRPr="00971A5F" w:rsidDel="004515AE">
                <w:rPr>
                  <w:rFonts w:ascii="Arial" w:hAnsi="Arial" w:cs="Arial"/>
                  <w:b/>
                  <w:bCs/>
                  <w:sz w:val="20"/>
                  <w:szCs w:val="20"/>
                </w:rPr>
                <w:delText xml:space="preserve">Forma preukázania: </w:delText>
              </w:r>
            </w:del>
          </w:p>
          <w:p w14:paraId="5BED9288" w14:textId="4F9A4043" w:rsidR="00997F82" w:rsidDel="004515AE" w:rsidRDefault="00997F82" w:rsidP="009A65F5">
            <w:pPr>
              <w:pStyle w:val="Odsekzoznamu"/>
              <w:spacing w:before="120" w:after="120" w:line="240" w:lineRule="auto"/>
              <w:ind w:left="85" w:right="85"/>
              <w:contextualSpacing w:val="0"/>
              <w:jc w:val="both"/>
              <w:rPr>
                <w:del w:id="254" w:author="NTB2-20180123" w:date="2023-01-02T10:55:00Z"/>
                <w:rFonts w:ascii="Arial" w:hAnsi="Arial" w:cs="Arial"/>
                <w:bCs/>
                <w:sz w:val="20"/>
                <w:szCs w:val="20"/>
              </w:rPr>
            </w:pPr>
            <w:del w:id="255" w:author="NTB2-20180123" w:date="2023-01-02T10:55:00Z">
              <w:r w:rsidRPr="00A80F34" w:rsidDel="004515AE">
                <w:rPr>
                  <w:rFonts w:ascii="Arial" w:hAnsi="Arial" w:cs="Arial"/>
                  <w:bCs/>
                  <w:sz w:val="20"/>
                  <w:szCs w:val="20"/>
                </w:rPr>
                <w:delText xml:space="preserve">Osobitná príloha ŽoPr - Doklady preukazujúce </w:delText>
              </w:r>
              <w:r w:rsidDel="004515AE">
                <w:rPr>
                  <w:rFonts w:ascii="Arial" w:hAnsi="Arial" w:cs="Arial"/>
                  <w:bCs/>
                  <w:sz w:val="20"/>
                  <w:szCs w:val="20"/>
                </w:rPr>
                <w:delText>plnenie požiadaviek v oblasti dopadu projektu na územia sústavy Natura 2000.</w:delText>
              </w:r>
            </w:del>
          </w:p>
          <w:p w14:paraId="441B65C4" w14:textId="42B06433" w:rsidR="00997F82" w:rsidDel="004515AE" w:rsidRDefault="00997F82" w:rsidP="00556E68">
            <w:pPr>
              <w:pStyle w:val="Odsekzoznamu"/>
              <w:keepNext/>
              <w:widowControl w:val="0"/>
              <w:spacing w:before="240" w:after="120" w:line="240" w:lineRule="auto"/>
              <w:ind w:left="85" w:right="85"/>
              <w:contextualSpacing w:val="0"/>
              <w:jc w:val="both"/>
              <w:rPr>
                <w:del w:id="256" w:author="NTB2-20180123" w:date="2023-01-02T10:55:00Z"/>
                <w:rFonts w:ascii="Arial" w:hAnsi="Arial" w:cs="Arial"/>
                <w:b/>
                <w:bCs/>
                <w:sz w:val="20"/>
                <w:szCs w:val="20"/>
              </w:rPr>
            </w:pPr>
            <w:del w:id="257" w:author="NTB2-20180123" w:date="2023-01-02T10:55:00Z">
              <w:r w:rsidDel="004515AE">
                <w:rPr>
                  <w:rFonts w:ascii="Arial" w:hAnsi="Arial" w:cs="Arial"/>
                  <w:b/>
                  <w:bCs/>
                  <w:sz w:val="20"/>
                  <w:szCs w:val="20"/>
                </w:rPr>
                <w:delText>Spôsob overenia</w:delText>
              </w:r>
              <w:r w:rsidRPr="003346B4" w:rsidDel="004515AE">
                <w:rPr>
                  <w:rFonts w:ascii="Arial" w:hAnsi="Arial" w:cs="Arial"/>
                  <w:b/>
                  <w:bCs/>
                  <w:sz w:val="20"/>
                  <w:szCs w:val="20"/>
                </w:rPr>
                <w:delText>:</w:delText>
              </w:r>
            </w:del>
          </w:p>
          <w:p w14:paraId="6A1BDB6E" w14:textId="3701807C"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del w:id="258" w:author="NTB2-20180123" w:date="2023-01-02T10:55:00Z">
              <w:r w:rsidRPr="003346B4" w:rsidDel="004515AE">
                <w:rPr>
                  <w:rFonts w:ascii="Arial" w:hAnsi="Arial" w:cs="Arial"/>
                  <w:bCs/>
                  <w:sz w:val="20"/>
                  <w:szCs w:val="20"/>
                </w:rPr>
                <w:delText xml:space="preserve">MAS overí splnenie podmienky na základe </w:delText>
              </w:r>
              <w:r w:rsidRPr="00912CA6" w:rsidDel="004515AE">
                <w:rPr>
                  <w:rFonts w:ascii="Arial" w:hAnsi="Arial" w:cs="Arial"/>
                  <w:bCs/>
                  <w:sz w:val="20"/>
                  <w:szCs w:val="20"/>
                </w:rPr>
                <w:delText>na základe predložených dokladov</w:delText>
              </w:r>
              <w:r w:rsidDel="004515AE">
                <w:rPr>
                  <w:rFonts w:ascii="Arial" w:hAnsi="Arial" w:cs="Arial"/>
                  <w:bCs/>
                  <w:sz w:val="20"/>
                  <w:szCs w:val="20"/>
                </w:rPr>
                <w:delText>.</w:delText>
              </w:r>
            </w:del>
          </w:p>
        </w:tc>
      </w:tr>
      <w:tr w:rsidR="00997F82" w:rsidRPr="00507076" w14:paraId="1F814E47" w14:textId="77777777" w:rsidTr="00687273">
        <w:tc>
          <w:tcPr>
            <w:tcW w:w="9776" w:type="dxa"/>
            <w:shd w:val="clear" w:color="auto" w:fill="F2F2F2" w:themeFill="background1" w:themeFillShade="F2"/>
          </w:tcPr>
          <w:p w14:paraId="171BC5D6" w14:textId="311815F2"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del w:id="259" w:author="NTB2-20180123" w:date="2023-01-02T10:55:00Z">
              <w:r w:rsidDel="004515AE">
                <w:rPr>
                  <w:rFonts w:ascii="Arial" w:hAnsi="Arial" w:cs="Arial"/>
                  <w:b/>
                  <w:sz w:val="20"/>
                  <w:szCs w:val="20"/>
                </w:rPr>
                <w:delText>S</w:delText>
              </w:r>
              <w:r w:rsidRPr="00D82944" w:rsidDel="004515AE">
                <w:rPr>
                  <w:rFonts w:ascii="Arial" w:hAnsi="Arial" w:cs="Arial"/>
                  <w:b/>
                  <w:sz w:val="20"/>
                  <w:szCs w:val="20"/>
                </w:rPr>
                <w:delText>úlad s požiadavkami v oblasti posudzovania vplyvov na životné prostredie</w:delText>
              </w:r>
            </w:del>
          </w:p>
        </w:tc>
      </w:tr>
      <w:tr w:rsidR="00997F82" w:rsidRPr="006A79F0" w14:paraId="58A9EE26" w14:textId="77777777" w:rsidTr="00687273">
        <w:tc>
          <w:tcPr>
            <w:tcW w:w="9776" w:type="dxa"/>
            <w:shd w:val="clear" w:color="auto" w:fill="auto"/>
          </w:tcPr>
          <w:p w14:paraId="3EA4C1B9" w14:textId="42997C3A" w:rsidR="00997F82" w:rsidRPr="00D573AF" w:rsidDel="004515AE" w:rsidRDefault="00997F82" w:rsidP="009A65F5">
            <w:pPr>
              <w:pStyle w:val="Odsekzoznamu"/>
              <w:widowControl w:val="0"/>
              <w:spacing w:before="120" w:after="120" w:line="240" w:lineRule="auto"/>
              <w:ind w:left="85" w:right="85"/>
              <w:contextualSpacing w:val="0"/>
              <w:jc w:val="both"/>
              <w:rPr>
                <w:del w:id="260" w:author="NTB2-20180123" w:date="2023-01-02T10:55:00Z"/>
                <w:rFonts w:ascii="Arial" w:hAnsi="Arial" w:cs="Arial"/>
                <w:b/>
                <w:bCs/>
                <w:sz w:val="20"/>
                <w:szCs w:val="20"/>
              </w:rPr>
            </w:pPr>
            <w:del w:id="261" w:author="NTB2-20180123" w:date="2023-01-02T10:55:00Z">
              <w:r w:rsidRPr="00D573AF" w:rsidDel="004515AE">
                <w:rPr>
                  <w:rFonts w:ascii="Arial" w:hAnsi="Arial" w:cs="Arial"/>
                  <w:b/>
                  <w:bCs/>
                  <w:sz w:val="20"/>
                  <w:szCs w:val="20"/>
                </w:rPr>
                <w:delText xml:space="preserve">Opis podmienky: </w:delText>
              </w:r>
            </w:del>
          </w:p>
          <w:p w14:paraId="2868215D" w14:textId="2167F24D" w:rsidR="00995DF0" w:rsidRPr="00D573AF" w:rsidDel="004515AE" w:rsidRDefault="00997F82" w:rsidP="009A65F5">
            <w:pPr>
              <w:pStyle w:val="Odsekzoznamu"/>
              <w:widowControl w:val="0"/>
              <w:spacing w:before="120" w:after="120" w:line="240" w:lineRule="auto"/>
              <w:ind w:left="85" w:right="85"/>
              <w:contextualSpacing w:val="0"/>
              <w:jc w:val="both"/>
              <w:rPr>
                <w:del w:id="262" w:author="NTB2-20180123" w:date="2023-01-02T10:55:00Z"/>
                <w:rFonts w:ascii="Arial" w:hAnsi="Arial" w:cs="Arial"/>
                <w:bCs/>
                <w:sz w:val="20"/>
                <w:szCs w:val="20"/>
              </w:rPr>
            </w:pPr>
            <w:del w:id="263" w:author="NTB2-20180123" w:date="2023-01-02T10:55:00Z">
              <w:r w:rsidRPr="00D573AF" w:rsidDel="004515AE">
                <w:rPr>
                  <w:rFonts w:ascii="Arial" w:hAnsi="Arial" w:cs="Arial"/>
                  <w:bCs/>
                  <w:sz w:val="20"/>
                  <w:szCs w:val="20"/>
                </w:rPr>
                <w:delText xml:space="preserve">Projekt, ktorý je predmetom ŽoPr, musí byť v súlade s požiadavkami v oblasti posudzovania vplyvov navrhovanej činnosti na životné prostredie podľa </w:delText>
              </w:r>
              <w:r w:rsidRPr="00D573AF" w:rsidDel="004515AE">
                <w:rPr>
                  <w:rFonts w:ascii="Arial" w:hAnsi="Arial" w:cs="Arial"/>
                  <w:b/>
                  <w:sz w:val="20"/>
                  <w:szCs w:val="20"/>
                </w:rPr>
                <w:delText>zákona č. 24/2006 Z. z. o posudzovaní vplyvov na životné prostredie</w:delText>
              </w:r>
              <w:r w:rsidRPr="00D573AF" w:rsidDel="004515AE">
                <w:rPr>
                  <w:rFonts w:ascii="Arial" w:hAnsi="Arial" w:cs="Arial"/>
                  <w:bCs/>
                  <w:sz w:val="20"/>
                  <w:szCs w:val="20"/>
                </w:rPr>
                <w:delText xml:space="preserve"> </w:delText>
              </w:r>
              <w:r w:rsidRPr="00D573AF" w:rsidDel="004515AE">
                <w:rPr>
                  <w:rFonts w:ascii="Arial" w:hAnsi="Arial" w:cs="Arial"/>
                  <w:b/>
                  <w:sz w:val="20"/>
                  <w:szCs w:val="20"/>
                </w:rPr>
                <w:delText>a o zmene a doplnení niektorých zákonov v znení neskorších predpisov</w:delText>
              </w:r>
              <w:r w:rsidRPr="00D573AF" w:rsidDel="004515AE">
                <w:rPr>
                  <w:rFonts w:ascii="Arial" w:hAnsi="Arial" w:cs="Arial"/>
                  <w:bCs/>
                  <w:sz w:val="20"/>
                  <w:szCs w:val="20"/>
                </w:rPr>
                <w:delText xml:space="preserve"> (ďalej len „zákon o posudzovaní vplyvov“). V prípade, ak v rámci navrhovanej činnosti došlo k zmene, zmena navrhovanej činnosti musí byť rovnako v súlade s požiadavkami v oblasti posudzovania vplyvu navrhovanej činnosti na životné prostredie v súlade so zákonom o posudzovaní vplyvov. 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(t. j. uvedené platí rovnako aj v prípade zmien v</w:delText>
              </w:r>
              <w:r w:rsidR="004461E5" w:rsidRPr="00D573AF" w:rsidDel="004515AE">
                <w:rPr>
                  <w:rFonts w:ascii="Arial" w:hAnsi="Arial" w:cs="Arial"/>
                  <w:bCs/>
                  <w:sz w:val="20"/>
                  <w:szCs w:val="20"/>
                </w:rPr>
                <w:delText> </w:delText>
              </w:r>
              <w:r w:rsidRPr="00D573AF" w:rsidDel="004515AE">
                <w:rPr>
                  <w:rFonts w:ascii="Arial" w:hAnsi="Arial" w:cs="Arial"/>
                  <w:bCs/>
                  <w:sz w:val="20"/>
                  <w:szCs w:val="20"/>
                </w:rPr>
                <w:delText xml:space="preserve">povolení na realizáciu projektu). </w:delText>
              </w:r>
            </w:del>
          </w:p>
          <w:p w14:paraId="51A8BE6E" w14:textId="0A7A069F" w:rsidR="00997F82" w:rsidRPr="00D573AF" w:rsidDel="004515AE" w:rsidRDefault="00997F82" w:rsidP="009A65F5">
            <w:pPr>
              <w:pStyle w:val="Odsekzoznamu"/>
              <w:widowControl w:val="0"/>
              <w:spacing w:before="120" w:after="120" w:line="240" w:lineRule="auto"/>
              <w:ind w:left="85" w:right="85"/>
              <w:contextualSpacing w:val="0"/>
              <w:jc w:val="both"/>
              <w:rPr>
                <w:del w:id="264" w:author="NTB2-20180123" w:date="2023-01-02T10:55:00Z"/>
                <w:rFonts w:ascii="Arial" w:hAnsi="Arial" w:cs="Arial"/>
                <w:bCs/>
                <w:sz w:val="20"/>
                <w:szCs w:val="20"/>
              </w:rPr>
            </w:pPr>
            <w:del w:id="265" w:author="NTB2-20180123" w:date="2023-01-02T10:55:00Z">
              <w:r w:rsidRPr="00D573AF" w:rsidDel="004515AE">
                <w:rPr>
                  <w:rFonts w:ascii="Arial" w:hAnsi="Arial" w:cs="Arial"/>
                  <w:bCs/>
                  <w:sz w:val="20"/>
                  <w:szCs w:val="20"/>
                </w:rPr>
                <w:delText xml:space="preserve">Príspevok </w:delText>
              </w:r>
              <w:r w:rsidRPr="00D573AF" w:rsidDel="004515AE">
                <w:rPr>
                  <w:rFonts w:ascii="Arial" w:hAnsi="Arial" w:cs="Arial"/>
                  <w:b/>
                  <w:sz w:val="20"/>
                  <w:szCs w:val="20"/>
                </w:rPr>
                <w:delText>nie je možné poskytnúť na realizáciu projektu s negatívnym vplyvom na životné prostredie</w:delText>
              </w:r>
              <w:r w:rsidRPr="00D573AF" w:rsidDel="004515AE">
                <w:rPr>
                  <w:rFonts w:ascii="Arial" w:hAnsi="Arial" w:cs="Arial"/>
                  <w:bCs/>
                  <w:sz w:val="20"/>
                  <w:szCs w:val="20"/>
                </w:rPr>
                <w:delText xml:space="preserve"> (znečisťovanie alebo poškodzovanie životného prostredia), a to pokiaľ ide o</w:delText>
              </w:r>
              <w:r w:rsidR="004461E5" w:rsidRPr="00D573AF" w:rsidDel="004515AE">
                <w:rPr>
                  <w:rFonts w:ascii="Arial" w:hAnsi="Arial" w:cs="Arial"/>
                  <w:bCs/>
                  <w:sz w:val="20"/>
                  <w:szCs w:val="20"/>
                </w:rPr>
                <w:delText> </w:delText>
              </w:r>
              <w:r w:rsidRPr="00D573AF" w:rsidDel="004515AE">
                <w:rPr>
                  <w:rFonts w:ascii="Arial" w:hAnsi="Arial" w:cs="Arial"/>
                  <w:bCs/>
                  <w:sz w:val="20"/>
                  <w:szCs w:val="20"/>
                </w:rPr>
                <w:delText xml:space="preserve">akýkoľvek priamy alebo nepriamy vplyv na životné prostredie </w:delText>
              </w:r>
              <w:r w:rsidRPr="00D573AF" w:rsidDel="004515AE">
                <w:rPr>
                  <w:rFonts w:ascii="Arial" w:hAnsi="Arial" w:cs="Arial"/>
                  <w:b/>
                  <w:sz w:val="20"/>
                  <w:szCs w:val="20"/>
                </w:rPr>
                <w:delText>vrátane vplyvu na zdravie, flóru, faunu, biodiverzitu, pôdu, klímu, ovzdušie, vodu, krajinu, prírodné lokality, hmotný majetok,</w:delText>
              </w:r>
              <w:r w:rsidRPr="00D573AF" w:rsidDel="004515AE">
                <w:rPr>
                  <w:rFonts w:ascii="Arial" w:hAnsi="Arial" w:cs="Arial"/>
                  <w:bCs/>
                  <w:sz w:val="20"/>
                  <w:szCs w:val="20"/>
                </w:rPr>
                <w:delText xml:space="preserve"> </w:delText>
              </w:r>
              <w:r w:rsidRPr="00D573AF" w:rsidDel="004515AE">
                <w:rPr>
                  <w:rFonts w:ascii="Arial" w:hAnsi="Arial" w:cs="Arial"/>
                  <w:b/>
                  <w:sz w:val="20"/>
                  <w:szCs w:val="20"/>
                </w:rPr>
                <w:delText>kultúrne dedičstvo</w:delText>
              </w:r>
              <w:r w:rsidRPr="00D573AF" w:rsidDel="004515AE">
                <w:rPr>
                  <w:rFonts w:ascii="Arial" w:hAnsi="Arial" w:cs="Arial"/>
                  <w:bCs/>
                  <w:sz w:val="20"/>
                  <w:szCs w:val="20"/>
                </w:rPr>
                <w:delText xml:space="preserve"> a</w:delText>
              </w:r>
              <w:r w:rsidR="004461E5" w:rsidRPr="00D573AF" w:rsidDel="004515AE">
                <w:rPr>
                  <w:rFonts w:ascii="Arial" w:hAnsi="Arial" w:cs="Arial"/>
                  <w:bCs/>
                  <w:sz w:val="20"/>
                  <w:szCs w:val="20"/>
                </w:rPr>
                <w:delText> </w:delText>
              </w:r>
              <w:r w:rsidRPr="00D573AF" w:rsidDel="004515AE">
                <w:rPr>
                  <w:rFonts w:ascii="Arial" w:hAnsi="Arial" w:cs="Arial"/>
                  <w:bCs/>
                  <w:sz w:val="20"/>
                  <w:szCs w:val="20"/>
                </w:rPr>
                <w:delText>vzájomné pôsobenie medzi týmito faktormi.</w:delText>
              </w:r>
            </w:del>
          </w:p>
          <w:p w14:paraId="519E7533" w14:textId="2F8D40B8" w:rsidR="00997F82" w:rsidRPr="00D573AF" w:rsidDel="004515AE" w:rsidRDefault="00997F82" w:rsidP="009A65F5">
            <w:pPr>
              <w:pStyle w:val="Odsekzoznamu"/>
              <w:widowControl w:val="0"/>
              <w:spacing w:before="240" w:after="120" w:line="240" w:lineRule="auto"/>
              <w:ind w:left="85" w:right="85"/>
              <w:contextualSpacing w:val="0"/>
              <w:jc w:val="both"/>
              <w:rPr>
                <w:del w:id="266" w:author="NTB2-20180123" w:date="2023-01-02T10:55:00Z"/>
                <w:rFonts w:ascii="Arial" w:hAnsi="Arial" w:cs="Arial"/>
                <w:b/>
                <w:bCs/>
                <w:sz w:val="20"/>
                <w:szCs w:val="20"/>
              </w:rPr>
            </w:pPr>
            <w:del w:id="267" w:author="NTB2-20180123" w:date="2023-01-02T10:55:00Z">
              <w:r w:rsidRPr="00D573AF" w:rsidDel="004515AE">
                <w:rPr>
                  <w:rFonts w:ascii="Arial" w:hAnsi="Arial" w:cs="Arial"/>
                  <w:b/>
                  <w:bCs/>
                  <w:sz w:val="20"/>
                  <w:szCs w:val="20"/>
                </w:rPr>
                <w:delText xml:space="preserve">Forma preukázania: </w:delText>
              </w:r>
            </w:del>
          </w:p>
          <w:p w14:paraId="47030D4E" w14:textId="0A7FAC9A" w:rsidR="00997F82" w:rsidRPr="00D573AF" w:rsidDel="004515AE" w:rsidRDefault="00997F82" w:rsidP="009A65F5">
            <w:pPr>
              <w:pStyle w:val="Odsekzoznamu"/>
              <w:widowControl w:val="0"/>
              <w:spacing w:before="120" w:after="120" w:line="240" w:lineRule="auto"/>
              <w:ind w:left="85" w:right="85"/>
              <w:contextualSpacing w:val="0"/>
              <w:jc w:val="both"/>
              <w:rPr>
                <w:del w:id="268" w:author="NTB2-20180123" w:date="2023-01-02T10:55:00Z"/>
                <w:rFonts w:ascii="Arial" w:hAnsi="Arial" w:cs="Arial"/>
                <w:bCs/>
                <w:sz w:val="20"/>
                <w:szCs w:val="20"/>
              </w:rPr>
            </w:pPr>
            <w:del w:id="269" w:author="NTB2-20180123" w:date="2023-01-02T10:55:00Z">
              <w:r w:rsidRPr="00D573AF" w:rsidDel="004515AE">
                <w:rPr>
                  <w:rFonts w:ascii="Arial" w:hAnsi="Arial" w:cs="Arial"/>
                  <w:bCs/>
                  <w:sz w:val="20"/>
                  <w:szCs w:val="20"/>
                </w:rPr>
                <w:delText xml:space="preserve">Osobitná príloha ŽoPr - Doklady preukazujúce plnenie požiadaviek v oblasti posudzovania vplyvov na </w:delText>
              </w:r>
              <w:r w:rsidRPr="00D573AF" w:rsidDel="004515AE">
                <w:rPr>
                  <w:rFonts w:ascii="Arial" w:hAnsi="Arial" w:cs="Arial"/>
                  <w:bCs/>
                  <w:sz w:val="20"/>
                  <w:szCs w:val="20"/>
                </w:rPr>
                <w:lastRenderedPageBreak/>
                <w:delText>životné prostredie.</w:delText>
              </w:r>
            </w:del>
          </w:p>
          <w:p w14:paraId="5B2232C4" w14:textId="19AFA59E" w:rsidR="00997F82" w:rsidRPr="00D573AF" w:rsidDel="004515AE" w:rsidRDefault="00997F82" w:rsidP="009A65F5">
            <w:pPr>
              <w:pStyle w:val="Odsekzoznamu"/>
              <w:keepNext/>
              <w:spacing w:before="240" w:after="120" w:line="240" w:lineRule="auto"/>
              <w:ind w:left="85" w:right="85"/>
              <w:contextualSpacing w:val="0"/>
              <w:jc w:val="both"/>
              <w:rPr>
                <w:del w:id="270" w:author="NTB2-20180123" w:date="2023-01-02T10:55:00Z"/>
                <w:rFonts w:ascii="Arial" w:hAnsi="Arial" w:cs="Arial"/>
                <w:b/>
                <w:bCs/>
                <w:sz w:val="20"/>
                <w:szCs w:val="20"/>
              </w:rPr>
            </w:pPr>
            <w:del w:id="271" w:author="NTB2-20180123" w:date="2023-01-02T10:55:00Z">
              <w:r w:rsidRPr="00D573AF" w:rsidDel="004515AE">
                <w:rPr>
                  <w:rFonts w:ascii="Arial" w:hAnsi="Arial" w:cs="Arial"/>
                  <w:b/>
                  <w:bCs/>
                  <w:sz w:val="20"/>
                  <w:szCs w:val="20"/>
                </w:rPr>
                <w:delText>Spôsob overenia:</w:delText>
              </w:r>
            </w:del>
          </w:p>
          <w:p w14:paraId="4A026357" w14:textId="02716044" w:rsidR="00997F82" w:rsidRPr="00D573A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del w:id="272" w:author="NTB2-20180123" w:date="2023-01-02T10:55:00Z">
              <w:r w:rsidRPr="00D573AF" w:rsidDel="004515AE">
                <w:rPr>
                  <w:rFonts w:ascii="Arial" w:hAnsi="Arial" w:cs="Arial"/>
                  <w:bCs/>
                  <w:sz w:val="20"/>
                  <w:szCs w:val="20"/>
                </w:rPr>
                <w:delText>MAS overí splnenie podmienky na základe predložených dokladov.</w:delText>
              </w:r>
            </w:del>
          </w:p>
        </w:tc>
      </w:tr>
    </w:tbl>
    <w:p w14:paraId="0A221714" w14:textId="6794BFB5" w:rsidR="006C37C1" w:rsidRDefault="006C37C1"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1B6E55D4" w:rsidR="00997F82" w:rsidRDefault="00997F82" w:rsidP="00374B3F">
      <w:pPr>
        <w:spacing w:before="120" w:after="120" w:line="240" w:lineRule="auto"/>
        <w:ind w:right="-142"/>
        <w:jc w:val="both"/>
        <w:rPr>
          <w:rFonts w:ascii="Arial" w:hAnsi="Arial" w:cs="Arial"/>
          <w:bCs/>
          <w:sz w:val="20"/>
          <w:szCs w:val="20"/>
          <w:u w:val="single"/>
        </w:rPr>
      </w:pPr>
      <w:bookmarkStart w:id="273"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262F63">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73"/>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0FBFD02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6C37C1">
              <w:rPr>
                <w:rFonts w:ascii="Arial" w:hAnsi="Arial" w:cs="Arial"/>
                <w:bCs/>
                <w:sz w:val="20"/>
                <w:szCs w:val="20"/>
              </w:rPr>
              <w:t xml:space="preserve">. </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3A04768D" w:rsidR="00997F82" w:rsidDel="003268DA" w:rsidRDefault="00997F82" w:rsidP="009A65F5">
            <w:pPr>
              <w:spacing w:before="240" w:after="120" w:line="240" w:lineRule="auto"/>
              <w:ind w:left="85" w:right="85"/>
              <w:jc w:val="both"/>
              <w:rPr>
                <w:del w:id="274" w:author="NTB2-20180123" w:date="2023-01-02T10:56:00Z"/>
                <w:rFonts w:ascii="Arial" w:hAnsi="Arial" w:cs="Arial"/>
                <w:b/>
                <w:bCs/>
                <w:sz w:val="20"/>
                <w:szCs w:val="20"/>
              </w:rPr>
            </w:pPr>
            <w:del w:id="275" w:author="NTB2-20180123" w:date="2023-01-02T10:56:00Z">
              <w:r w:rsidRPr="002C3A60" w:rsidDel="003268DA">
                <w:rPr>
                  <w:rFonts w:ascii="Arial" w:hAnsi="Arial" w:cs="Arial"/>
                  <w:b/>
                  <w:bCs/>
                  <w:sz w:val="20"/>
                  <w:szCs w:val="20"/>
                </w:rPr>
                <w:delText>Forma predloženia prílohy</w:delText>
              </w:r>
            </w:del>
          </w:p>
          <w:p w14:paraId="70FC8FEF" w14:textId="64BDE72E" w:rsidR="00997F82" w:rsidRPr="002C3A60" w:rsidDel="003268DA" w:rsidRDefault="00997F82" w:rsidP="00066F24">
            <w:pPr>
              <w:spacing w:before="120" w:after="0" w:line="240" w:lineRule="auto"/>
              <w:ind w:left="85" w:right="85"/>
              <w:jc w:val="both"/>
              <w:rPr>
                <w:del w:id="276" w:author="NTB2-20180123" w:date="2023-01-02T10:56:00Z"/>
                <w:rFonts w:ascii="Arial" w:hAnsi="Arial" w:cs="Arial"/>
                <w:bCs/>
                <w:sz w:val="20"/>
                <w:szCs w:val="20"/>
              </w:rPr>
            </w:pPr>
            <w:del w:id="277" w:author="NTB2-20180123" w:date="2023-01-02T10:56:00Z">
              <w:r w:rsidRPr="002C3A60" w:rsidDel="003268DA">
                <w:rPr>
                  <w:rFonts w:ascii="Arial" w:hAnsi="Arial" w:cs="Arial"/>
                  <w:bCs/>
                  <w:sz w:val="20"/>
                  <w:szCs w:val="20"/>
                </w:rPr>
                <w:delText>Listinná: Originál, alebo úradne overená kópia.</w:delText>
              </w:r>
            </w:del>
          </w:p>
          <w:p w14:paraId="242AC6CD" w14:textId="645ABFF4" w:rsidR="00997F82" w:rsidRPr="002C3A60" w:rsidRDefault="00997F82" w:rsidP="00066F24">
            <w:pPr>
              <w:spacing w:after="120" w:line="240" w:lineRule="auto"/>
              <w:ind w:left="85" w:right="85"/>
              <w:jc w:val="both"/>
              <w:rPr>
                <w:rFonts w:ascii="Arial" w:hAnsi="Arial" w:cs="Arial"/>
                <w:bCs/>
                <w:sz w:val="20"/>
                <w:szCs w:val="20"/>
              </w:rPr>
            </w:pPr>
            <w:del w:id="278" w:author="NTB2-20180123" w:date="2023-01-02T10:56:00Z">
              <w:r w:rsidRPr="002C3A60" w:rsidDel="003268DA">
                <w:rPr>
                  <w:rFonts w:ascii="Arial" w:hAnsi="Arial" w:cs="Arial"/>
                  <w:bCs/>
                  <w:sz w:val="20"/>
                  <w:szCs w:val="20"/>
                </w:rPr>
                <w:delText>Elektronická: Sken (vo formáte .pdf) na CD/DVD</w:delText>
              </w:r>
            </w:del>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3"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009297F9"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262F63" w:rsidRPr="00065CC5">
              <w:rPr>
                <w:rFonts w:ascii="Arial" w:hAnsi="Arial" w:cs="Arial"/>
                <w:bCs/>
                <w:sz w:val="20"/>
                <w:szCs w:val="20"/>
              </w:rPr>
              <w:t xml:space="preserve"> 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6E0211F6" w14:textId="5DAE980C" w:rsidR="00997F82" w:rsidDel="003268DA" w:rsidRDefault="00997F82" w:rsidP="00066F24">
            <w:pPr>
              <w:keepNext/>
              <w:spacing w:before="240" w:after="120" w:line="240" w:lineRule="auto"/>
              <w:ind w:left="85" w:right="85"/>
              <w:jc w:val="both"/>
              <w:rPr>
                <w:del w:id="279" w:author="NTB2-20180123" w:date="2023-01-02T10:57:00Z"/>
                <w:rFonts w:ascii="Arial" w:hAnsi="Arial" w:cs="Arial"/>
                <w:b/>
                <w:bCs/>
                <w:sz w:val="20"/>
                <w:szCs w:val="20"/>
              </w:rPr>
            </w:pPr>
            <w:del w:id="280" w:author="NTB2-20180123" w:date="2023-01-02T10:57:00Z">
              <w:r w:rsidRPr="002C3A60" w:rsidDel="003268DA">
                <w:rPr>
                  <w:rFonts w:ascii="Arial" w:hAnsi="Arial" w:cs="Arial"/>
                  <w:b/>
                  <w:bCs/>
                  <w:sz w:val="20"/>
                  <w:szCs w:val="20"/>
                </w:rPr>
                <w:lastRenderedPageBreak/>
                <w:delText>Forma predloženia prílohy</w:delText>
              </w:r>
            </w:del>
          </w:p>
          <w:p w14:paraId="6077EB2C" w14:textId="7CA7EA89" w:rsidR="00997F82" w:rsidRPr="002C3A60" w:rsidDel="003268DA" w:rsidRDefault="00997F82" w:rsidP="00066F24">
            <w:pPr>
              <w:spacing w:before="120" w:after="0" w:line="240" w:lineRule="auto"/>
              <w:ind w:left="85" w:right="85"/>
              <w:jc w:val="both"/>
              <w:rPr>
                <w:del w:id="281" w:author="NTB2-20180123" w:date="2023-01-02T10:57:00Z"/>
                <w:rFonts w:ascii="Arial" w:hAnsi="Arial" w:cs="Arial"/>
                <w:bCs/>
                <w:sz w:val="20"/>
                <w:szCs w:val="20"/>
              </w:rPr>
            </w:pPr>
            <w:del w:id="282" w:author="NTB2-20180123" w:date="2023-01-02T10:57:00Z">
              <w:r w:rsidRPr="002C3A60" w:rsidDel="003268DA">
                <w:rPr>
                  <w:rFonts w:ascii="Arial" w:hAnsi="Arial" w:cs="Arial"/>
                  <w:bCs/>
                  <w:sz w:val="20"/>
                  <w:szCs w:val="20"/>
                </w:rPr>
                <w:delText>Listinná: Originál, alebo úradne overená kópia.</w:delText>
              </w:r>
            </w:del>
          </w:p>
          <w:p w14:paraId="680ED7C0" w14:textId="5C81B888" w:rsidR="00997F82" w:rsidDel="003268DA" w:rsidRDefault="00997F82" w:rsidP="00066F24">
            <w:pPr>
              <w:spacing w:after="120" w:line="240" w:lineRule="auto"/>
              <w:ind w:left="85" w:right="85"/>
              <w:jc w:val="both"/>
              <w:rPr>
                <w:del w:id="283" w:author="NTB2-20180123" w:date="2023-01-02T10:57:00Z"/>
                <w:rFonts w:ascii="Arial" w:hAnsi="Arial" w:cs="Arial"/>
                <w:bCs/>
                <w:sz w:val="20"/>
                <w:szCs w:val="20"/>
              </w:rPr>
            </w:pPr>
            <w:del w:id="284" w:author="NTB2-20180123" w:date="2023-01-02T10:57:00Z">
              <w:r w:rsidRPr="002C3A60" w:rsidDel="003268DA">
                <w:rPr>
                  <w:rFonts w:ascii="Arial" w:hAnsi="Arial" w:cs="Arial"/>
                  <w:bCs/>
                  <w:sz w:val="20"/>
                  <w:szCs w:val="20"/>
                </w:rPr>
                <w:delText>Elektronická: Sken (vo formáte .pdf) na CD/DVD</w:delText>
              </w:r>
            </w:del>
          </w:p>
          <w:p w14:paraId="1C77C45F" w14:textId="1E36019A" w:rsidR="0059126D" w:rsidDel="003268DA" w:rsidRDefault="0059126D" w:rsidP="003268DA">
            <w:pPr>
              <w:spacing w:before="120" w:after="120" w:line="240" w:lineRule="auto"/>
              <w:ind w:left="85" w:right="85"/>
              <w:jc w:val="both"/>
              <w:rPr>
                <w:del w:id="285" w:author="NTB2-20180123" w:date="2023-01-02T10:57:00Z"/>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del w:id="286" w:author="NTB2-20180123" w:date="2023-01-02T10:57:00Z">
              <w:r w:rsidDel="003268DA">
                <w:rPr>
                  <w:rFonts w:ascii="Arial" w:hAnsi="Arial" w:cs="Arial"/>
                  <w:bCs/>
                  <w:sz w:val="20"/>
                  <w:szCs w:val="20"/>
                </w:rPr>
                <w:delText>(ak sa neuvádza odkaz na jej zverejnenie v rámci registra účtovných závierok):</w:delText>
              </w:r>
            </w:del>
          </w:p>
          <w:p w14:paraId="39B5239D" w14:textId="1FCC7240" w:rsidR="0059126D" w:rsidRPr="002C3A60" w:rsidDel="003268DA" w:rsidRDefault="0059126D" w:rsidP="003268DA">
            <w:pPr>
              <w:spacing w:before="120" w:after="120" w:line="240" w:lineRule="auto"/>
              <w:ind w:left="85" w:right="85"/>
              <w:jc w:val="both"/>
              <w:rPr>
                <w:del w:id="287" w:author="NTB2-20180123" w:date="2023-01-02T10:57:00Z"/>
                <w:rFonts w:ascii="Arial" w:hAnsi="Arial" w:cs="Arial"/>
                <w:bCs/>
                <w:sz w:val="20"/>
                <w:szCs w:val="20"/>
              </w:rPr>
            </w:pPr>
            <w:del w:id="288" w:author="NTB2-20180123" w:date="2023-01-02T10:57:00Z">
              <w:r w:rsidRPr="002C3A60" w:rsidDel="003268DA">
                <w:rPr>
                  <w:rFonts w:ascii="Arial" w:hAnsi="Arial" w:cs="Arial"/>
                  <w:bCs/>
                  <w:sz w:val="20"/>
                  <w:szCs w:val="20"/>
                </w:rPr>
                <w:delText>Listinná: Originál</w:delText>
              </w:r>
            </w:del>
          </w:p>
          <w:p w14:paraId="7524133A" w14:textId="0FA34C67" w:rsidR="0059126D" w:rsidRDefault="0059126D" w:rsidP="003268DA">
            <w:pPr>
              <w:spacing w:before="120" w:after="120" w:line="240" w:lineRule="auto"/>
              <w:ind w:left="85" w:right="85"/>
              <w:jc w:val="both"/>
              <w:rPr>
                <w:rFonts w:ascii="Arial" w:hAnsi="Arial" w:cs="Arial"/>
                <w:bCs/>
                <w:sz w:val="20"/>
                <w:szCs w:val="20"/>
              </w:rPr>
            </w:pPr>
            <w:del w:id="289" w:author="NTB2-20180123" w:date="2023-01-02T10:57:00Z">
              <w:r w:rsidRPr="002C3A60" w:rsidDel="003268DA">
                <w:rPr>
                  <w:rFonts w:ascii="Arial" w:hAnsi="Arial" w:cs="Arial"/>
                  <w:bCs/>
                  <w:sz w:val="20"/>
                  <w:szCs w:val="20"/>
                </w:rPr>
                <w:delText xml:space="preserve">Elektronická: </w:delText>
              </w:r>
              <w:r w:rsidDel="003268DA">
                <w:rPr>
                  <w:rFonts w:ascii="Arial" w:hAnsi="Arial" w:cs="Arial"/>
                  <w:bCs/>
                  <w:sz w:val="20"/>
                  <w:szCs w:val="20"/>
                </w:rPr>
                <w:delText>Sken</w:delText>
              </w:r>
              <w:r w:rsidRPr="002C3A60" w:rsidDel="003268DA">
                <w:rPr>
                  <w:rFonts w:ascii="Arial" w:hAnsi="Arial" w:cs="Arial"/>
                  <w:bCs/>
                  <w:sz w:val="20"/>
                  <w:szCs w:val="20"/>
                </w:rPr>
                <w:delText xml:space="preserve"> (vo formáte .</w:delText>
              </w:r>
              <w:r w:rsidDel="003268DA">
                <w:rPr>
                  <w:rFonts w:ascii="Arial" w:hAnsi="Arial" w:cs="Arial"/>
                  <w:bCs/>
                  <w:sz w:val="20"/>
                  <w:szCs w:val="20"/>
                </w:rPr>
                <w:delText>pdf</w:delText>
              </w:r>
              <w:r w:rsidRPr="002C3A60" w:rsidDel="003268DA">
                <w:rPr>
                  <w:rFonts w:ascii="Arial" w:hAnsi="Arial" w:cs="Arial"/>
                  <w:bCs/>
                  <w:sz w:val="20"/>
                  <w:szCs w:val="20"/>
                </w:rPr>
                <w:delText>) na CD/DVD</w:delText>
              </w:r>
            </w:del>
          </w:p>
          <w:p w14:paraId="04028612" w14:textId="77777777" w:rsidR="0059126D" w:rsidRPr="00D01EF0" w:rsidRDefault="0059126D" w:rsidP="0059126D">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4"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FDE0686" w14:textId="4C93320C" w:rsidR="0059126D" w:rsidRDefault="0059126D" w:rsidP="0059126D">
            <w:pPr>
              <w:pStyle w:val="Odsekzoznamu"/>
              <w:spacing w:before="120" w:after="120" w:line="240" w:lineRule="auto"/>
              <w:ind w:left="85" w:right="85"/>
              <w:contextualSpacing w:val="0"/>
              <w:jc w:val="both"/>
              <w:rPr>
                <w:ins w:id="290" w:author="NTB2-20180123" w:date="2023-01-02T11:02:00Z"/>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45F3C256" w14:textId="48E022DE" w:rsidR="003268DA" w:rsidRDefault="003268DA" w:rsidP="0059126D">
            <w:pPr>
              <w:pStyle w:val="Odsekzoznamu"/>
              <w:spacing w:before="120" w:after="120" w:line="240" w:lineRule="auto"/>
              <w:ind w:left="85" w:right="85"/>
              <w:contextualSpacing w:val="0"/>
              <w:jc w:val="both"/>
              <w:rPr>
                <w:rFonts w:ascii="Arial" w:hAnsi="Arial" w:cs="Arial"/>
                <w:bCs/>
                <w:sz w:val="20"/>
                <w:szCs w:val="20"/>
              </w:rPr>
            </w:pPr>
            <w:ins w:id="291" w:author="NTB2-20180123" w:date="2023-01-02T11:02:00Z">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ins>
          </w:p>
          <w:p w14:paraId="33AD4668" w14:textId="77777777" w:rsidR="0059126D" w:rsidRDefault="0059126D" w:rsidP="0059126D">
            <w:pPr>
              <w:spacing w:after="120" w:line="240" w:lineRule="auto"/>
              <w:ind w:left="85" w:right="85"/>
              <w:jc w:val="both"/>
              <w:rPr>
                <w:rFonts w:ascii="Arial" w:hAnsi="Arial" w:cs="Arial"/>
                <w:bCs/>
                <w:sz w:val="20"/>
                <w:szCs w:val="20"/>
              </w:rPr>
            </w:pPr>
          </w:p>
          <w:p w14:paraId="1972C3D9" w14:textId="77777777" w:rsidR="0059126D" w:rsidRPr="00F5202D" w:rsidRDefault="0059126D" w:rsidP="0059126D">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62D01AEB" w14:textId="029FB19B" w:rsidR="0059126D" w:rsidRPr="002C3A60" w:rsidDel="003268DA" w:rsidRDefault="0059126D" w:rsidP="0059126D">
            <w:pPr>
              <w:spacing w:before="120" w:after="0" w:line="240" w:lineRule="auto"/>
              <w:ind w:left="85" w:right="85"/>
              <w:jc w:val="both"/>
              <w:rPr>
                <w:del w:id="292" w:author="NTB2-20180123" w:date="2023-01-02T11:02:00Z"/>
                <w:rFonts w:ascii="Arial" w:hAnsi="Arial" w:cs="Arial"/>
                <w:bCs/>
                <w:sz w:val="20"/>
                <w:szCs w:val="20"/>
              </w:rPr>
            </w:pPr>
            <w:del w:id="293" w:author="NTB2-20180123" w:date="2023-01-02T11:02:00Z">
              <w:r w:rsidRPr="002C3A60" w:rsidDel="003268DA">
                <w:rPr>
                  <w:rFonts w:ascii="Arial" w:hAnsi="Arial" w:cs="Arial"/>
                  <w:bCs/>
                  <w:sz w:val="20"/>
                  <w:szCs w:val="20"/>
                </w:rPr>
                <w:delText>Listinná: Originál</w:delText>
              </w:r>
            </w:del>
          </w:p>
          <w:p w14:paraId="64A5A753" w14:textId="5EB45F4D" w:rsidR="0059126D" w:rsidDel="003268DA" w:rsidRDefault="0059126D" w:rsidP="0059126D">
            <w:pPr>
              <w:spacing w:after="120" w:line="240" w:lineRule="auto"/>
              <w:ind w:left="85" w:right="85"/>
              <w:jc w:val="both"/>
              <w:rPr>
                <w:del w:id="294" w:author="NTB2-20180123" w:date="2023-01-02T11:02:00Z"/>
                <w:rFonts w:ascii="Arial" w:hAnsi="Arial" w:cs="Arial"/>
                <w:bCs/>
                <w:sz w:val="20"/>
                <w:szCs w:val="20"/>
              </w:rPr>
            </w:pPr>
            <w:del w:id="295" w:author="NTB2-20180123" w:date="2023-01-02T11:02:00Z">
              <w:r w:rsidRPr="002C3A60" w:rsidDel="003268DA">
                <w:rPr>
                  <w:rFonts w:ascii="Arial" w:hAnsi="Arial" w:cs="Arial"/>
                  <w:bCs/>
                  <w:sz w:val="20"/>
                  <w:szCs w:val="20"/>
                </w:rPr>
                <w:delText xml:space="preserve">Elektronická: </w:delText>
              </w:r>
              <w:r w:rsidDel="003268DA">
                <w:rPr>
                  <w:rFonts w:ascii="Arial" w:hAnsi="Arial" w:cs="Arial"/>
                  <w:bCs/>
                  <w:sz w:val="20"/>
                  <w:szCs w:val="20"/>
                </w:rPr>
                <w:delText>Sken</w:delText>
              </w:r>
              <w:r w:rsidRPr="002C3A60" w:rsidDel="003268DA">
                <w:rPr>
                  <w:rFonts w:ascii="Arial" w:hAnsi="Arial" w:cs="Arial"/>
                  <w:bCs/>
                  <w:sz w:val="20"/>
                  <w:szCs w:val="20"/>
                </w:rPr>
                <w:delText xml:space="preserve"> (vo formáte .</w:delText>
              </w:r>
              <w:r w:rsidDel="003268DA">
                <w:rPr>
                  <w:rFonts w:ascii="Arial" w:hAnsi="Arial" w:cs="Arial"/>
                  <w:bCs/>
                  <w:sz w:val="20"/>
                  <w:szCs w:val="20"/>
                </w:rPr>
                <w:delText>pdf</w:delText>
              </w:r>
              <w:r w:rsidRPr="002C3A60" w:rsidDel="003268DA">
                <w:rPr>
                  <w:rFonts w:ascii="Arial" w:hAnsi="Arial" w:cs="Arial"/>
                  <w:bCs/>
                  <w:sz w:val="20"/>
                  <w:szCs w:val="20"/>
                </w:rPr>
                <w:delText>) na CD/DVD</w:delText>
              </w:r>
            </w:del>
          </w:p>
          <w:p w14:paraId="7385EAE5" w14:textId="6FD4A7A3" w:rsidR="0059126D" w:rsidRPr="002C3A60" w:rsidRDefault="0059126D" w:rsidP="0059126D">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3268DA" w:rsidRPr="006A79F0" w14:paraId="643E8236" w14:textId="77777777" w:rsidTr="004461E5">
        <w:tblPrEx>
          <w:tblCellMar>
            <w:left w:w="108" w:type="dxa"/>
            <w:right w:w="108" w:type="dxa"/>
          </w:tblCellMar>
        </w:tblPrEx>
        <w:trPr>
          <w:ins w:id="296" w:author="NTB2-20180123" w:date="2023-01-02T11:02:00Z"/>
        </w:trPr>
        <w:tc>
          <w:tcPr>
            <w:tcW w:w="9776" w:type="dxa"/>
            <w:tcBorders>
              <w:bottom w:val="single" w:sz="4" w:space="0" w:color="auto"/>
            </w:tcBorders>
          </w:tcPr>
          <w:p w14:paraId="755BF7CE" w14:textId="484AE6C5" w:rsidR="003268DA" w:rsidRPr="00934B3B" w:rsidRDefault="003268DA" w:rsidP="00934B3B">
            <w:pPr>
              <w:pStyle w:val="Odsekzoznamu"/>
              <w:keepNext/>
              <w:numPr>
                <w:ilvl w:val="1"/>
                <w:numId w:val="23"/>
              </w:numPr>
              <w:spacing w:before="120" w:after="120" w:line="240" w:lineRule="auto"/>
              <w:jc w:val="both"/>
              <w:rPr>
                <w:ins w:id="297" w:author="NTB2-20180123" w:date="2023-01-02T11:02:00Z"/>
                <w:rFonts w:ascii="Arial" w:hAnsi="Arial" w:cs="Arial"/>
                <w:b/>
                <w:sz w:val="20"/>
                <w:szCs w:val="20"/>
              </w:rPr>
            </w:pPr>
            <w:ins w:id="298" w:author="NTB2-20180123" w:date="2023-01-02T11:03:00Z">
              <w:r w:rsidRPr="00934B3B">
                <w:rPr>
                  <w:rFonts w:ascii="Arial" w:hAnsi="Arial" w:cs="Arial"/>
                  <w:b/>
                  <w:color w:val="44546A" w:themeColor="text2"/>
                  <w:szCs w:val="19"/>
                </w:rPr>
                <w:lastRenderedPageBreak/>
                <w:t xml:space="preserve">Zrušenie </w:t>
              </w:r>
              <w:r>
                <w:rPr>
                  <w:rFonts w:ascii="Arial" w:hAnsi="Arial" w:cs="Arial"/>
                  <w:b/>
                  <w:color w:val="44546A" w:themeColor="text2"/>
                  <w:szCs w:val="19"/>
                </w:rPr>
                <w:t>osvedčenia o zápise do evidencie SHR</w:t>
              </w:r>
            </w:ins>
          </w:p>
        </w:tc>
      </w:tr>
      <w:tr w:rsidR="003268DA" w:rsidRPr="006A79F0" w14:paraId="73769757" w14:textId="77777777" w:rsidTr="004461E5">
        <w:tblPrEx>
          <w:tblCellMar>
            <w:left w:w="108" w:type="dxa"/>
            <w:right w:w="108" w:type="dxa"/>
          </w:tblCellMar>
        </w:tblPrEx>
        <w:trPr>
          <w:ins w:id="299" w:author="NTB2-20180123" w:date="2023-01-02T11:02:00Z"/>
        </w:trPr>
        <w:tc>
          <w:tcPr>
            <w:tcW w:w="9776" w:type="dxa"/>
            <w:tcBorders>
              <w:bottom w:val="single" w:sz="4" w:space="0" w:color="auto"/>
            </w:tcBorders>
          </w:tcPr>
          <w:p w14:paraId="4D0C7F25" w14:textId="7C990B1E" w:rsidR="003268DA" w:rsidRPr="008C100C" w:rsidRDefault="003268DA" w:rsidP="003268DA">
            <w:pPr>
              <w:pStyle w:val="Odsekzoznamu"/>
              <w:spacing w:before="120" w:after="120" w:line="240" w:lineRule="auto"/>
              <w:ind w:left="85" w:right="85"/>
              <w:contextualSpacing w:val="0"/>
              <w:jc w:val="both"/>
              <w:rPr>
                <w:ins w:id="300" w:author="NTB2-20180123" w:date="2023-01-02T11:02:00Z"/>
                <w:rFonts w:ascii="Arial" w:hAnsi="Arial" w:cs="Arial"/>
                <w:bCs/>
                <w:sz w:val="20"/>
                <w:szCs w:val="20"/>
              </w:rPr>
            </w:pPr>
            <w:ins w:id="301" w:author="NTB2-20180123" w:date="2023-01-02T11:04:00Z">
              <w:r w:rsidRPr="008C100C">
                <w:rPr>
                  <w:rFonts w:ascii="Arial" w:hAnsi="Arial" w:cs="Arial"/>
                  <w:bCs/>
                  <w:sz w:val="20"/>
                  <w:szCs w:val="20"/>
                </w:rPr>
                <w:t xml:space="preserve">V </w:t>
              </w:r>
              <w:r>
                <w:rPr>
                  <w:rFonts w:ascii="Arial" w:hAnsi="Arial" w:cs="Arial"/>
                  <w:bCs/>
                  <w:sz w:val="20"/>
                  <w:szCs w:val="20"/>
                </w:rPr>
                <w:t>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ins>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7A7D470" w:rsidR="00997F82" w:rsidRPr="002C3A60" w:rsidRDefault="00997F82" w:rsidP="0025321B">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4A274A84" w14:textId="77BDF737" w:rsidR="00560D88" w:rsidRPr="00D573AF" w:rsidDel="0047117A" w:rsidRDefault="00997F82" w:rsidP="00816CD4">
            <w:pPr>
              <w:spacing w:before="120" w:after="120" w:line="240" w:lineRule="auto"/>
              <w:ind w:left="85" w:right="85"/>
              <w:jc w:val="both"/>
              <w:rPr>
                <w:del w:id="302" w:author="NTB2-20180123" w:date="2023-01-02T11:16:00Z"/>
                <w:rFonts w:ascii="Arial" w:hAnsi="Arial" w:cs="Arial"/>
                <w:bCs/>
                <w:sz w:val="20"/>
                <w:szCs w:val="20"/>
              </w:rPr>
            </w:pPr>
            <w:r w:rsidRPr="00D573AF">
              <w:rPr>
                <w:rFonts w:ascii="Arial" w:hAnsi="Arial" w:cs="Arial"/>
                <w:bCs/>
                <w:sz w:val="20"/>
                <w:szCs w:val="20"/>
              </w:rPr>
              <w:t>V rámci tejto prílohy ŽoPr žiadateľ predkladá</w:t>
            </w:r>
            <w:r w:rsidR="0025321B" w:rsidRPr="00D573AF">
              <w:rPr>
                <w:rFonts w:ascii="Arial" w:hAnsi="Arial" w:cs="Arial"/>
                <w:bCs/>
                <w:sz w:val="20"/>
                <w:szCs w:val="20"/>
              </w:rPr>
              <w:t xml:space="preserve"> </w:t>
            </w:r>
            <w:r w:rsidRPr="00D573AF">
              <w:rPr>
                <w:rFonts w:ascii="Arial" w:hAnsi="Arial" w:cs="Arial"/>
                <w:bCs/>
                <w:sz w:val="20"/>
                <w:szCs w:val="20"/>
              </w:rPr>
              <w:t>výpis z registra trestov fyzickej osoby vedenom Generálnou prokuratúrou SR, nie starší ako 3 mesiace ku dňu predloženia ŽoPr</w:t>
            </w:r>
            <w:r w:rsidR="00955C8A" w:rsidRPr="00D573AF">
              <w:rPr>
                <w:rFonts w:ascii="Arial" w:hAnsi="Arial" w:cs="Arial"/>
                <w:bCs/>
                <w:sz w:val="20"/>
                <w:szCs w:val="20"/>
              </w:rPr>
              <w:t xml:space="preserve"> </w:t>
            </w:r>
            <w:r w:rsidRPr="00D573AF">
              <w:rPr>
                <w:rFonts w:ascii="Arial" w:hAnsi="Arial" w:cs="Arial"/>
                <w:bCs/>
                <w:sz w:val="20"/>
                <w:szCs w:val="20"/>
              </w:rPr>
              <w:t xml:space="preserve">za </w:t>
            </w:r>
            <w:r w:rsidR="0025321B" w:rsidRPr="00D573AF">
              <w:rPr>
                <w:rFonts w:ascii="Arial" w:hAnsi="Arial" w:cs="Arial"/>
                <w:bCs/>
                <w:sz w:val="20"/>
                <w:szCs w:val="20"/>
              </w:rPr>
              <w:t xml:space="preserve">žiadateľa (fyzickú osobu), resp. za </w:t>
            </w:r>
            <w:r w:rsidRPr="00D573AF">
              <w:rPr>
                <w:rFonts w:ascii="Arial" w:hAnsi="Arial" w:cs="Arial"/>
                <w:bCs/>
                <w:sz w:val="20"/>
                <w:szCs w:val="20"/>
              </w:rPr>
              <w:t>každého člena jeho štatutárneho orgánu, každého prokuristu a každú osobu splnomocnenú zastupovať žiadateľa na úkony súvisiace so ŽoPr</w:t>
            </w:r>
            <w:r w:rsidR="00560D88" w:rsidRPr="00D573AF">
              <w:rPr>
                <w:rFonts w:ascii="Arial" w:hAnsi="Arial" w:cs="Arial"/>
                <w:bCs/>
                <w:sz w:val="20"/>
                <w:szCs w:val="20"/>
              </w:rPr>
              <w:t xml:space="preserve">. </w:t>
            </w:r>
          </w:p>
          <w:p w14:paraId="6AD3DC74" w14:textId="165359E0" w:rsidR="00997F82" w:rsidRPr="00D573AF" w:rsidDel="0047117A" w:rsidRDefault="00997F82" w:rsidP="0047117A">
            <w:pPr>
              <w:spacing w:before="240" w:after="120" w:line="240" w:lineRule="auto"/>
              <w:ind w:right="85"/>
              <w:jc w:val="both"/>
              <w:rPr>
                <w:del w:id="303" w:author="NTB2-20180123" w:date="2023-01-02T11:15:00Z"/>
                <w:rFonts w:ascii="Arial" w:hAnsi="Arial" w:cs="Arial"/>
                <w:b/>
                <w:bCs/>
                <w:sz w:val="20"/>
                <w:szCs w:val="20"/>
              </w:rPr>
            </w:pPr>
            <w:del w:id="304" w:author="NTB2-20180123" w:date="2023-01-02T11:15:00Z">
              <w:r w:rsidRPr="00D573AF" w:rsidDel="0047117A">
                <w:rPr>
                  <w:rFonts w:ascii="Arial" w:hAnsi="Arial" w:cs="Arial"/>
                  <w:b/>
                  <w:bCs/>
                  <w:sz w:val="20"/>
                  <w:szCs w:val="20"/>
                </w:rPr>
                <w:delText xml:space="preserve">Forma predloženia prílohy </w:delText>
              </w:r>
            </w:del>
          </w:p>
          <w:p w14:paraId="5CBD3132" w14:textId="50093411" w:rsidR="00997F82" w:rsidRPr="00D573AF" w:rsidDel="0047117A" w:rsidRDefault="00997F82" w:rsidP="0047117A">
            <w:pPr>
              <w:spacing w:before="120" w:after="0" w:line="240" w:lineRule="auto"/>
              <w:ind w:right="85"/>
              <w:jc w:val="both"/>
              <w:rPr>
                <w:del w:id="305" w:author="NTB2-20180123" w:date="2023-01-02T11:15:00Z"/>
                <w:rFonts w:ascii="Arial" w:hAnsi="Arial" w:cs="Arial"/>
                <w:bCs/>
                <w:sz w:val="20"/>
                <w:szCs w:val="20"/>
              </w:rPr>
            </w:pPr>
            <w:del w:id="306" w:author="NTB2-20180123" w:date="2023-01-02T11:15:00Z">
              <w:r w:rsidRPr="00D573AF" w:rsidDel="0047117A">
                <w:rPr>
                  <w:rFonts w:ascii="Arial" w:hAnsi="Arial" w:cs="Arial"/>
                  <w:bCs/>
                  <w:sz w:val="20"/>
                  <w:szCs w:val="20"/>
                </w:rPr>
                <w:delText>Listinná: Originál, alebo úradne overená kópia.</w:delText>
              </w:r>
            </w:del>
          </w:p>
          <w:p w14:paraId="61152A19" w14:textId="0C1F42E6" w:rsidR="00997F82" w:rsidRPr="00D573AF" w:rsidRDefault="00997F82" w:rsidP="0047117A">
            <w:pPr>
              <w:spacing w:before="120" w:after="120" w:line="240" w:lineRule="auto"/>
              <w:ind w:left="85" w:right="85"/>
              <w:jc w:val="both"/>
              <w:rPr>
                <w:rFonts w:ascii="Arial" w:hAnsi="Arial" w:cs="Arial"/>
                <w:bCs/>
                <w:sz w:val="20"/>
                <w:szCs w:val="20"/>
              </w:rPr>
            </w:pPr>
            <w:del w:id="307" w:author="NTB2-20180123" w:date="2023-01-02T11:15:00Z">
              <w:r w:rsidRPr="00D573AF" w:rsidDel="0047117A">
                <w:rPr>
                  <w:rFonts w:ascii="Arial" w:hAnsi="Arial" w:cs="Arial"/>
                  <w:bCs/>
                  <w:sz w:val="20"/>
                  <w:szCs w:val="20"/>
                </w:rPr>
                <w:delText>Elektronická: Sken (vo formáte .pdf)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D573AF"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D573AF">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 rámci tejto prílohy ŽoPr žiadateľ predkladá rozpočet projektu spolu s ďalšou dokumentáciou, na základe ktorej preukazuje oprávnenosť a výšku výdavkov nárokovaných v rozpočte projektu.</w:t>
            </w:r>
          </w:p>
          <w:p w14:paraId="67F3B891"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Rozsah a typ dokumentácie, ktorú žiadateľ predkladá v rámci tejto prílohy ŽoPr, závisí od spôsobu stanovenia výšky výdavkov, ktorý žiadateľ identifikuje v podrobnom rozpočte projektu.</w:t>
            </w:r>
          </w:p>
          <w:p w14:paraId="0BFC7FDA"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Rozpočet stavby ocenený stavebným rozpočtárom</w:t>
            </w:r>
          </w:p>
          <w:p w14:paraId="59ADEF89" w14:textId="77777777" w:rsidR="00997F82" w:rsidRPr="00D573AF"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sidRPr="00D573AF">
              <w:rPr>
                <w:rFonts w:ascii="Arial" w:hAnsi="Arial" w:cs="Arial"/>
                <w:bCs/>
                <w:sz w:val="20"/>
                <w:szCs w:val="20"/>
              </w:rPr>
              <w:t>V prípade, ak bola výška výdavku stanovená podľa stavebného rozpočtu oceneného autorizovanou osobou, predkladá žiadateľ ako prílohu rozpočtu projektu kópiu oceneného rozpočtu stavby.</w:t>
            </w:r>
          </w:p>
          <w:p w14:paraId="0E6ED931" w14:textId="77777777" w:rsidR="00997F82" w:rsidRPr="00D573AF" w:rsidRDefault="00997F82" w:rsidP="00CD453C">
            <w:pPr>
              <w:widowControl w:val="0"/>
              <w:spacing w:before="60" w:after="60" w:line="240" w:lineRule="auto"/>
              <w:ind w:left="502" w:right="85"/>
              <w:jc w:val="both"/>
              <w:rPr>
                <w:rFonts w:ascii="Arial" w:hAnsi="Arial" w:cs="Arial"/>
                <w:bCs/>
                <w:sz w:val="20"/>
                <w:szCs w:val="20"/>
              </w:rPr>
            </w:pPr>
            <w:r w:rsidRPr="00D573AF">
              <w:rPr>
                <w:rFonts w:ascii="Arial" w:hAnsi="Arial" w:cs="Arial"/>
                <w:bCs/>
                <w:sz w:val="20"/>
                <w:szCs w:val="20"/>
              </w:rPr>
              <w:t xml:space="preserve">Autorizovanou osobou sa myslí osoba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w:t>
            </w:r>
            <w:r w:rsidRPr="00D573AF">
              <w:rPr>
                <w:rFonts w:ascii="Arial" w:hAnsi="Arial" w:cs="Arial"/>
                <w:bCs/>
                <w:sz w:val="20"/>
                <w:szCs w:val="20"/>
              </w:rPr>
              <w:lastRenderedPageBreak/>
              <w:t>a projektovej dokumentácie. Pre samostatné zariadenia a samostatné hnuteľné veci, resp. súbory hnuteľných vecí je potrebné zvoliť iný spôsob stanovenia výdavku (zmluva s víťazným uchádzačom, alebo prieskum trhu).</w:t>
            </w:r>
          </w:p>
          <w:p w14:paraId="7F4449AF"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Zmluva s dodávateľom/zhotoviteľom</w:t>
            </w:r>
          </w:p>
          <w:p w14:paraId="189387C5" w14:textId="77777777"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V prípade, ak bola výška výdavku stanovená podľa uzatvorenej zmluvy s úspešným uchádzačom ako výsledkom vykonaného verejného obstarávania/obstarávania, žiadateľ predkladá ako prílohu rozpočtu kópiu tejto zmluvu a to vrátane dodatkov k zmluve, ak existujú (žiadateľ nepredkladá komplet dokumentáciu k VO/obstarávaniu, túto predloží až po nadobudnutí účinnosti zmluvy o príspevku).</w:t>
            </w:r>
          </w:p>
          <w:p w14:paraId="6ECC4A55" w14:textId="07F2D508"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 xml:space="preserve">Vzhľadom na podmienku poskytnutia príspevku č. </w:t>
            </w:r>
            <w:r w:rsidR="00DC2C95">
              <w:rPr>
                <w:rFonts w:ascii="Arial" w:hAnsi="Arial" w:cs="Arial"/>
                <w:bCs/>
                <w:sz w:val="20"/>
                <w:szCs w:val="20"/>
              </w:rPr>
              <w:t>6</w:t>
            </w:r>
            <w:r w:rsidR="00DC2C95" w:rsidRPr="00D573AF">
              <w:rPr>
                <w:rFonts w:ascii="Arial" w:hAnsi="Arial" w:cs="Arial"/>
                <w:bCs/>
                <w:sz w:val="20"/>
                <w:szCs w:val="20"/>
              </w:rPr>
              <w:t xml:space="preserve"> </w:t>
            </w:r>
            <w:r w:rsidRPr="00D573AF">
              <w:rPr>
                <w:rFonts w:ascii="Arial" w:hAnsi="Arial" w:cs="Arial"/>
                <w:bCs/>
                <w:sz w:val="20"/>
                <w:szCs w:val="20"/>
              </w:rPr>
              <w:t xml:space="preserve">(Podmienka, že žiadateľ nezačal práce na projekte pred </w:t>
            </w:r>
            <w:r w:rsidR="004104B6">
              <w:rPr>
                <w:rFonts w:ascii="Arial" w:hAnsi="Arial" w:cs="Arial"/>
                <w:bCs/>
                <w:sz w:val="20"/>
                <w:szCs w:val="20"/>
              </w:rPr>
              <w:t> predložením ŽoPr na MAS</w:t>
            </w:r>
            <w:r w:rsidRPr="00D573AF">
              <w:rPr>
                <w:rFonts w:ascii="Arial" w:hAnsi="Arial" w:cs="Arial"/>
                <w:bCs/>
                <w:sz w:val="20"/>
                <w:szCs w:val="20"/>
              </w:rPr>
              <w:t xml:space="preserve">), je potrebné, aby zmluvy s dodávateľom nenadobudli účinnosť pred </w:t>
            </w:r>
            <w:r w:rsidR="004104B6" w:rsidRPr="003750CB">
              <w:rPr>
                <w:rFonts w:ascii="Arial" w:hAnsi="Arial" w:cs="Arial"/>
                <w:bCs/>
                <w:sz w:val="20"/>
                <w:szCs w:val="20"/>
              </w:rPr>
              <w:t xml:space="preserve">predložením </w:t>
            </w:r>
            <w:del w:id="308" w:author="NTB2-20180123" w:date="2023-02-02T09:12:00Z">
              <w:r w:rsidR="004104B6" w:rsidRPr="003750CB" w:rsidDel="005C112F">
                <w:rPr>
                  <w:rFonts w:ascii="Arial" w:hAnsi="Arial" w:cs="Arial"/>
                  <w:bCs/>
                  <w:sz w:val="20"/>
                  <w:szCs w:val="20"/>
                </w:rPr>
                <w:delText xml:space="preserve">príspevku </w:delText>
              </w:r>
            </w:del>
            <w:ins w:id="309" w:author="NTB2-20180123" w:date="2023-02-02T09:12:00Z">
              <w:r w:rsidR="005C112F" w:rsidRPr="00F01728">
                <w:rPr>
                  <w:rFonts w:ascii="Arial" w:hAnsi="Arial" w:cs="Arial"/>
                  <w:bCs/>
                  <w:sz w:val="20"/>
                  <w:szCs w:val="20"/>
                </w:rPr>
                <w:t>ŽoPr na MAS</w:t>
              </w:r>
              <w:r w:rsidR="005C112F" w:rsidRPr="003750CB">
                <w:rPr>
                  <w:rFonts w:ascii="Arial" w:hAnsi="Arial" w:cs="Arial"/>
                  <w:bCs/>
                  <w:sz w:val="20"/>
                  <w:szCs w:val="20"/>
                </w:rPr>
                <w:t xml:space="preserve"> </w:t>
              </w:r>
            </w:ins>
            <w:r w:rsidR="004104B6" w:rsidRPr="003750CB">
              <w:rPr>
                <w:rFonts w:ascii="Arial" w:hAnsi="Arial" w:cs="Arial"/>
                <w:bCs/>
                <w:sz w:val="20"/>
                <w:szCs w:val="20"/>
              </w:rPr>
              <w:t>na</w:t>
            </w:r>
            <w:r w:rsidR="004104B6">
              <w:rPr>
                <w:rFonts w:ascii="Arial" w:hAnsi="Arial" w:cs="Arial"/>
                <w:bCs/>
                <w:sz w:val="20"/>
                <w:szCs w:val="20"/>
              </w:rPr>
              <w:t xml:space="preserve"> MAS </w:t>
            </w:r>
            <w:r w:rsidRPr="00D573AF">
              <w:rPr>
                <w:rFonts w:ascii="Arial" w:hAnsi="Arial" w:cs="Arial"/>
                <w:bCs/>
                <w:sz w:val="20"/>
                <w:szCs w:val="20"/>
              </w:rPr>
              <w:t xml:space="preserve">(preto odporúčame naviazať účinnosť zmluvy s dodávateľom napr. na </w:t>
            </w:r>
            <w:r w:rsidR="004104B6">
              <w:rPr>
                <w:rFonts w:ascii="Arial" w:hAnsi="Arial" w:cs="Arial"/>
                <w:bCs/>
                <w:sz w:val="20"/>
                <w:szCs w:val="20"/>
              </w:rPr>
              <w:t> predloženie ŽoPr na MAS</w:t>
            </w:r>
            <w:r w:rsidRPr="00D573AF">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4104B6">
              <w:rPr>
                <w:rFonts w:ascii="Arial" w:hAnsi="Arial" w:cs="Arial"/>
                <w:bCs/>
                <w:sz w:val="20"/>
                <w:szCs w:val="20"/>
              </w:rPr>
              <w:t>predložení ŽoPr na MAS</w:t>
            </w:r>
            <w:r w:rsidRPr="00D573AF">
              <w:rPr>
                <w:rFonts w:ascii="Arial" w:hAnsi="Arial" w:cs="Arial"/>
                <w:bCs/>
                <w:sz w:val="20"/>
                <w:szCs w:val="20"/>
              </w:rPr>
              <w:t>).</w:t>
            </w:r>
          </w:p>
          <w:p w14:paraId="4CC1D77A" w14:textId="77777777" w:rsidR="00997F82" w:rsidRPr="00D573AF"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D573AF">
              <w:rPr>
                <w:rFonts w:ascii="Arial" w:hAnsi="Arial" w:cs="Arial"/>
                <w:bCs/>
                <w:sz w:val="20"/>
                <w:szCs w:val="20"/>
              </w:rPr>
              <w:t>Záznam z prieskumu trhu</w:t>
            </w:r>
          </w:p>
          <w:p w14:paraId="5CABC774" w14:textId="7B2D284F" w:rsidR="00997F8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V prípade, ak bola výška výdavku stanovená prieskumom trhu, predkladá žiadateľ ako prílohu rozpočtu projektu kópiu záznamu z prieskumu trhu, ktorým žiadateľ stanovuje predpokladanú hodnotu zákazky, ktorú použije v procese verejného obstarávania</w:t>
            </w:r>
            <w:r w:rsidR="001C383A" w:rsidRPr="00D573AF">
              <w:rPr>
                <w:rFonts w:ascii="Arial" w:hAnsi="Arial" w:cs="Arial"/>
                <w:bCs/>
                <w:sz w:val="20"/>
                <w:szCs w:val="20"/>
              </w:rPr>
              <w:t>,</w:t>
            </w:r>
            <w:r w:rsidR="00780F81" w:rsidRPr="00D573AF">
              <w:rPr>
                <w:rFonts w:ascii="Arial" w:hAnsi="Arial" w:cs="Arial"/>
                <w:bCs/>
                <w:sz w:val="20"/>
                <w:szCs w:val="20"/>
              </w:rPr>
              <w:t xml:space="preserve"> vrátane všetkých cenových ponúk</w:t>
            </w:r>
            <w:r w:rsidR="003A4993" w:rsidRPr="00D573AF">
              <w:rPr>
                <w:rFonts w:ascii="Arial" w:hAnsi="Arial" w:cs="Arial"/>
                <w:bCs/>
                <w:sz w:val="20"/>
                <w:szCs w:val="20"/>
              </w:rPr>
              <w:t>.</w:t>
            </w:r>
          </w:p>
          <w:p w14:paraId="3B075A6C" w14:textId="43301722" w:rsidR="00DF0742" w:rsidRPr="00D573AF" w:rsidRDefault="00997F82" w:rsidP="00CD453C">
            <w:pPr>
              <w:widowControl w:val="0"/>
              <w:spacing w:before="60" w:after="60" w:line="240" w:lineRule="auto"/>
              <w:ind w:left="454" w:right="85"/>
              <w:jc w:val="both"/>
              <w:rPr>
                <w:rFonts w:ascii="Arial" w:hAnsi="Arial" w:cs="Arial"/>
                <w:bCs/>
                <w:sz w:val="20"/>
                <w:szCs w:val="20"/>
              </w:rPr>
            </w:pPr>
            <w:r w:rsidRPr="00D573AF">
              <w:rPr>
                <w:rFonts w:ascii="Arial" w:hAnsi="Arial" w:cs="Arial"/>
                <w:bCs/>
                <w:sz w:val="20"/>
                <w:szCs w:val="20"/>
              </w:rPr>
              <w:t xml:space="preserve">Prieskum trhu vykoná žiadateľ v súlade s inštrukciami uvedenými v </w:t>
            </w:r>
            <w:del w:id="310" w:author="NTB2-20180123" w:date="2023-01-02T11:18:00Z">
              <w:r w:rsidRPr="00D573AF" w:rsidDel="00F573CA">
                <w:rPr>
                  <w:rFonts w:ascii="Arial" w:hAnsi="Arial" w:cs="Arial"/>
                  <w:bCs/>
                  <w:sz w:val="20"/>
                  <w:szCs w:val="20"/>
                </w:rPr>
                <w:delText xml:space="preserve">kapitole 2.2.2 Príručky RO pre IROP </w:delText>
              </w:r>
            </w:del>
            <w:ins w:id="311" w:author="NTB2-20180123" w:date="2023-01-02T11:18:00Z">
              <w:r w:rsidR="00F573CA">
                <w:rPr>
                  <w:rFonts w:ascii="Arial" w:hAnsi="Arial" w:cs="Arial"/>
                  <w:bCs/>
                  <w:sz w:val="20"/>
                  <w:szCs w:val="20"/>
                </w:rPr>
                <w:t xml:space="preserve">Príručke </w:t>
              </w:r>
            </w:ins>
            <w:r w:rsidRPr="00D573AF">
              <w:rPr>
                <w:rFonts w:ascii="Arial" w:hAnsi="Arial" w:cs="Arial"/>
                <w:bCs/>
                <w:sz w:val="20"/>
                <w:szCs w:val="20"/>
              </w:rPr>
              <w:t>k procesu verejného obstarávania, ktorá je dostupná na</w:t>
            </w:r>
            <w:r w:rsidR="00DF0742" w:rsidRPr="00D573AF">
              <w:rPr>
                <w:rFonts w:ascii="Arial" w:hAnsi="Arial" w:cs="Arial"/>
                <w:bCs/>
                <w:sz w:val="20"/>
                <w:szCs w:val="20"/>
              </w:rPr>
              <w:t xml:space="preserve"> </w:t>
            </w:r>
            <w:ins w:id="312" w:author="NTB2-20180123" w:date="2023-01-02T11:18:00Z">
              <w:r w:rsidR="00F573CA" w:rsidRPr="007D007D">
                <w:rPr>
                  <w:rFonts w:ascii="Arial" w:hAnsi="Arial" w:cs="Arial"/>
                  <w:bCs/>
                  <w:sz w:val="20"/>
                  <w:szCs w:val="20"/>
                </w:rPr>
                <w:fldChar w:fldCharType="begin"/>
              </w:r>
              <w:r w:rsidR="00F573CA" w:rsidRPr="007D007D">
                <w:rPr>
                  <w:rFonts w:ascii="Arial" w:hAnsi="Arial" w:cs="Arial"/>
                  <w:bCs/>
                  <w:sz w:val="20"/>
                  <w:szCs w:val="20"/>
                </w:rPr>
                <w:instrText xml:space="preserve"> HYPERLINK "https://www.mirri.gov.sk/mpsr/irop-programove-obdobie-2014-2020/clld/programove-dokumenty/prirucka-k-procesu-verejneho-obstaravania/index.html" </w:instrText>
              </w:r>
              <w:r w:rsidR="00F573CA" w:rsidRPr="007D007D">
                <w:rPr>
                  <w:rFonts w:ascii="Arial" w:hAnsi="Arial" w:cs="Arial"/>
                  <w:bCs/>
                  <w:sz w:val="20"/>
                  <w:szCs w:val="20"/>
                </w:rPr>
              </w:r>
              <w:r w:rsidR="00F573CA" w:rsidRPr="007D007D">
                <w:rPr>
                  <w:rFonts w:ascii="Arial" w:hAnsi="Arial" w:cs="Arial"/>
                  <w:bCs/>
                  <w:sz w:val="20"/>
                  <w:szCs w:val="20"/>
                </w:rPr>
                <w:fldChar w:fldCharType="separate"/>
              </w:r>
              <w:r w:rsidR="00F573CA" w:rsidRPr="00F01728">
                <w:rPr>
                  <w:bCs/>
                  <w:sz w:val="24"/>
                  <w:szCs w:val="20"/>
                </w:rPr>
                <w:t>https://www.mirri.gov.sk/mpsr/irop-programove-obdobie-2014-2020/clld/programove-dokumenty/prirucka-k-procesu-verejneho-obstaravania/index.html</w:t>
              </w:r>
              <w:r w:rsidR="00F573CA" w:rsidRPr="007D007D">
                <w:rPr>
                  <w:rFonts w:ascii="Arial" w:hAnsi="Arial" w:cs="Arial"/>
                  <w:bCs/>
                  <w:sz w:val="20"/>
                  <w:szCs w:val="20"/>
                </w:rPr>
                <w:fldChar w:fldCharType="end"/>
              </w:r>
            </w:ins>
            <w:del w:id="313" w:author="NTB2-20180123" w:date="2023-01-02T11:18:00Z">
              <w:r w:rsidRPr="007D007D" w:rsidDel="00F573CA">
                <w:rPr>
                  <w:rFonts w:ascii="Arial" w:hAnsi="Arial" w:cs="Arial"/>
                  <w:bCs/>
                  <w:sz w:val="20"/>
                  <w:szCs w:val="20"/>
                  <w:rPrChange w:id="314" w:author="NTB2-20180123" w:date="2023-01-02T11:21:00Z">
                    <w:rPr>
                      <w:sz w:val="24"/>
                    </w:rPr>
                  </w:rPrChange>
                </w:rPr>
                <w:fldChar w:fldCharType="begin"/>
              </w:r>
              <w:r w:rsidRPr="007D007D" w:rsidDel="00F573CA">
                <w:rPr>
                  <w:rFonts w:ascii="Arial" w:hAnsi="Arial" w:cs="Arial"/>
                  <w:bCs/>
                  <w:sz w:val="20"/>
                  <w:szCs w:val="20"/>
                  <w:rPrChange w:id="315" w:author="NTB2-20180123" w:date="2023-01-02T11:21:00Z">
                    <w:rPr/>
                  </w:rPrChange>
                </w:rPr>
                <w:delInstrText>HYPERLINK "http://www.mpsr.sk/index.php?navID=1121&amp;navID2=1121&amp;sID=67&amp;id=10956"</w:delInstrText>
              </w:r>
              <w:r w:rsidRPr="00717C92" w:rsidDel="00F573CA">
                <w:rPr>
                  <w:rFonts w:ascii="Arial" w:hAnsi="Arial" w:cs="Arial"/>
                  <w:bCs/>
                  <w:sz w:val="20"/>
                  <w:szCs w:val="20"/>
                </w:rPr>
              </w:r>
              <w:r w:rsidRPr="007D007D" w:rsidDel="00F573CA">
                <w:rPr>
                  <w:sz w:val="24"/>
                  <w:rPrChange w:id="316" w:author="NTB2-20180123" w:date="2023-01-02T11:21:00Z">
                    <w:rPr>
                      <w:rStyle w:val="Hypertextovprepojenie"/>
                      <w:rFonts w:cs="Arial"/>
                      <w:bCs/>
                      <w:sz w:val="20"/>
                      <w:szCs w:val="20"/>
                    </w:rPr>
                  </w:rPrChange>
                </w:rPr>
                <w:fldChar w:fldCharType="separate"/>
              </w:r>
              <w:r w:rsidR="00DF0742" w:rsidRPr="007D007D" w:rsidDel="00F573CA">
                <w:rPr>
                  <w:sz w:val="24"/>
                  <w:rPrChange w:id="317" w:author="NTB2-20180123" w:date="2023-01-02T11:21:00Z">
                    <w:rPr>
                      <w:rStyle w:val="Hypertextovprepojenie"/>
                      <w:rFonts w:cs="Arial"/>
                      <w:bCs/>
                      <w:sz w:val="20"/>
                      <w:szCs w:val="20"/>
                    </w:rPr>
                  </w:rPrChange>
                </w:rPr>
                <w:delText>http://www.mpsr.sk/index.php?navID=1121&amp;navID2=1121&amp;sID=67&amp;id=10956</w:delText>
              </w:r>
              <w:r w:rsidRPr="007D007D" w:rsidDel="00F573CA">
                <w:rPr>
                  <w:sz w:val="24"/>
                  <w:rPrChange w:id="318" w:author="NTB2-20180123" w:date="2023-01-02T11:21:00Z">
                    <w:rPr>
                      <w:rStyle w:val="Hypertextovprepojenie"/>
                      <w:rFonts w:cs="Arial"/>
                      <w:bCs/>
                      <w:sz w:val="20"/>
                      <w:szCs w:val="20"/>
                    </w:rPr>
                  </w:rPrChange>
                </w:rPr>
                <w:fldChar w:fldCharType="end"/>
              </w:r>
            </w:del>
            <w:r w:rsidRPr="00D573AF">
              <w:rPr>
                <w:rFonts w:ascii="Arial" w:hAnsi="Arial" w:cs="Arial"/>
                <w:bCs/>
                <w:sz w:val="20"/>
                <w:szCs w:val="20"/>
              </w:rPr>
              <w:t>.</w:t>
            </w:r>
          </w:p>
          <w:p w14:paraId="2424A9B1" w14:textId="2E90FF32" w:rsidR="00DF0742" w:rsidRPr="00D573AF" w:rsidRDefault="00DF0742" w:rsidP="00CD453C">
            <w:pPr>
              <w:widowControl w:val="0"/>
              <w:spacing w:before="60" w:after="60"/>
              <w:ind w:left="454" w:right="85"/>
              <w:jc w:val="both"/>
              <w:rPr>
                <w:rFonts w:ascii="Arial" w:hAnsi="Arial" w:cs="Arial"/>
                <w:bCs/>
                <w:sz w:val="20"/>
                <w:szCs w:val="20"/>
              </w:rPr>
            </w:pPr>
            <w:r w:rsidRPr="00D573AF">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sidRPr="00D573AF">
              <w:rPr>
                <w:rFonts w:ascii="Arial" w:hAnsi="Arial" w:cs="Arial"/>
                <w:bCs/>
                <w:sz w:val="20"/>
                <w:szCs w:val="20"/>
              </w:rPr>
              <w:t xml:space="preserve"> Aj v tomto prípade, je žiadateľ povinný predložiť všetky cenové ponuky.</w:t>
            </w:r>
          </w:p>
          <w:p w14:paraId="52399ED4" w14:textId="77777777" w:rsidR="00997F82" w:rsidRPr="00D573AF" w:rsidRDefault="00997F82" w:rsidP="00CD453C">
            <w:pPr>
              <w:widowControl w:val="0"/>
              <w:spacing w:before="240" w:after="120" w:line="240" w:lineRule="auto"/>
              <w:ind w:left="85" w:right="85"/>
              <w:jc w:val="both"/>
              <w:rPr>
                <w:rFonts w:ascii="Arial" w:hAnsi="Arial" w:cs="Arial"/>
                <w:bCs/>
                <w:sz w:val="20"/>
                <w:szCs w:val="20"/>
              </w:rPr>
            </w:pPr>
            <w:r w:rsidRPr="00D573AF">
              <w:rPr>
                <w:rFonts w:ascii="Arial" w:hAnsi="Arial" w:cs="Arial"/>
                <w:bCs/>
                <w:sz w:val="20"/>
                <w:szCs w:val="20"/>
              </w:rPr>
              <w:t>Žiadateľ stanoví výdavok podľa najaktuálnejšej dokumentácie, t.j. ak disponuje uzatvorenou zmluvou s úspešným uchádzačom použije hodnoty zo zmluvy, ak disponuje oceneným rozpočtom stavby, ale neexistuje zmluva s úspešným uchádzačom použije hodnoty z rozpočtu stavby, vo všetkých ostatných prípadoch, ak neexistuje zmluva ani rozpočet stavby použije prieskum trhu.</w:t>
            </w:r>
          </w:p>
          <w:p w14:paraId="184F0DFA" w14:textId="0E704BF3"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Všetku podpornú dokumentáciu súvisiacu s určením výšky výdavkov žiadateľ uchováva vo svojej držbe a</w:t>
            </w:r>
            <w:r w:rsidR="00E60334" w:rsidRPr="00D573AF">
              <w:rPr>
                <w:rFonts w:ascii="Arial" w:hAnsi="Arial" w:cs="Arial"/>
                <w:bCs/>
                <w:sz w:val="20"/>
                <w:szCs w:val="20"/>
              </w:rPr>
              <w:t> </w:t>
            </w:r>
            <w:r w:rsidRPr="00D573AF">
              <w:rPr>
                <w:rFonts w:ascii="Arial" w:hAnsi="Arial" w:cs="Arial"/>
                <w:bCs/>
                <w:sz w:val="20"/>
                <w:szCs w:val="20"/>
              </w:rPr>
              <w:t>v</w:t>
            </w:r>
            <w:r w:rsidR="00E60334" w:rsidRPr="00D573AF">
              <w:rPr>
                <w:rFonts w:ascii="Arial" w:hAnsi="Arial" w:cs="Arial"/>
                <w:bCs/>
                <w:sz w:val="20"/>
                <w:szCs w:val="20"/>
              </w:rPr>
              <w:t> </w:t>
            </w:r>
            <w:r w:rsidRPr="00D573AF">
              <w:rPr>
                <w:rFonts w:ascii="Arial" w:hAnsi="Arial" w:cs="Arial"/>
                <w:bCs/>
                <w:sz w:val="20"/>
                <w:szCs w:val="20"/>
              </w:rPr>
              <w:t>prípade požiadavky MAS túto dodatočne predloží na účely schvaľovania ŽoPr (napr. dokumentácia z</w:t>
            </w:r>
            <w:r w:rsidR="00E60334" w:rsidRPr="00D573AF">
              <w:rPr>
                <w:rFonts w:ascii="Arial" w:hAnsi="Arial" w:cs="Arial"/>
                <w:bCs/>
                <w:sz w:val="20"/>
                <w:szCs w:val="20"/>
              </w:rPr>
              <w:t> </w:t>
            </w:r>
            <w:r w:rsidRPr="00D573AF">
              <w:rPr>
                <w:rFonts w:ascii="Arial" w:hAnsi="Arial" w:cs="Arial"/>
                <w:bCs/>
                <w:sz w:val="20"/>
                <w:szCs w:val="20"/>
              </w:rPr>
              <w:t>verejného obstarávania,  originál dokumentácie a pod.).</w:t>
            </w:r>
          </w:p>
          <w:p w14:paraId="185C5C90"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V prípade kombinácie uvedených spôsobov stanovenia výšky výdavkov, je žiadateľ povinný predložiť všetku súvisiacu dokumentáciu.</w:t>
            </w:r>
          </w:p>
          <w:p w14:paraId="2433A2D8" w14:textId="7777777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Záväzný formulár rozpočtu projektu vrátane inštrukcií k jeho vyplneniu tvorí súčasť príloh k ŽoPr.</w:t>
            </w:r>
          </w:p>
          <w:p w14:paraId="6BFAF3A9" w14:textId="5FADC37E" w:rsidR="00997F82" w:rsidRPr="007D007D"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 xml:space="preserve">Formulár záznamu z prieskumu trhu vrátane požiadaviek na vykonanie prieskumu trhu je uvedený súčasťou Príručky </w:t>
            </w:r>
            <w:del w:id="319" w:author="NTB2-20180123" w:date="2023-01-02T11:19:00Z">
              <w:r w:rsidRPr="00D573AF" w:rsidDel="009A5EA4">
                <w:rPr>
                  <w:rFonts w:ascii="Arial" w:hAnsi="Arial" w:cs="Arial"/>
                  <w:bCs/>
                  <w:sz w:val="20"/>
                  <w:szCs w:val="20"/>
                </w:rPr>
                <w:delText xml:space="preserve">RO pre IROP </w:delText>
              </w:r>
            </w:del>
            <w:r w:rsidRPr="00D573AF">
              <w:rPr>
                <w:rFonts w:ascii="Arial" w:hAnsi="Arial" w:cs="Arial"/>
                <w:bCs/>
                <w:sz w:val="20"/>
                <w:szCs w:val="20"/>
              </w:rPr>
              <w:t>k procesu verejného obstarávania, ktorá je dostupná na</w:t>
            </w:r>
            <w:del w:id="320" w:author="NTB2-20180123" w:date="2023-01-02T11:19:00Z">
              <w:r w:rsidRPr="00D573AF" w:rsidDel="009A5EA4">
                <w:rPr>
                  <w:rFonts w:ascii="Arial" w:hAnsi="Arial" w:cs="Arial"/>
                  <w:bCs/>
                  <w:sz w:val="20"/>
                  <w:szCs w:val="20"/>
                </w:rPr>
                <w:delText xml:space="preserve"> </w:delText>
              </w:r>
            </w:del>
            <w:ins w:id="321" w:author="NTB2-20180123" w:date="2023-01-02T11:19:00Z">
              <w:r w:rsidR="009A5EA4" w:rsidRPr="007D007D">
                <w:rPr>
                  <w:rFonts w:ascii="Arial" w:hAnsi="Arial" w:cs="Arial"/>
                  <w:bCs/>
                  <w:sz w:val="20"/>
                  <w:szCs w:val="20"/>
                </w:rPr>
                <w:fldChar w:fldCharType="begin"/>
              </w:r>
              <w:r w:rsidR="009A5EA4" w:rsidRPr="007D007D">
                <w:rPr>
                  <w:rFonts w:ascii="Arial" w:hAnsi="Arial" w:cs="Arial"/>
                  <w:bCs/>
                  <w:sz w:val="20"/>
                  <w:szCs w:val="20"/>
                </w:rPr>
                <w:instrText xml:space="preserve"> HYPERLINK "https://www.mirri.gov.sk/mpsr/irop-programove-obdobie-2014-2020/clld/programove-dokumenty/prirucka-k-procesu-verejneho-obstaravania/index.html" </w:instrText>
              </w:r>
              <w:r w:rsidR="009A5EA4" w:rsidRPr="007D007D">
                <w:rPr>
                  <w:rFonts w:ascii="Arial" w:hAnsi="Arial" w:cs="Arial"/>
                  <w:bCs/>
                  <w:sz w:val="20"/>
                  <w:szCs w:val="20"/>
                </w:rPr>
              </w:r>
              <w:r w:rsidR="009A5EA4" w:rsidRPr="007D007D">
                <w:rPr>
                  <w:rFonts w:ascii="Arial" w:hAnsi="Arial" w:cs="Arial"/>
                  <w:bCs/>
                  <w:sz w:val="20"/>
                  <w:szCs w:val="20"/>
                </w:rPr>
                <w:fldChar w:fldCharType="separate"/>
              </w:r>
              <w:r w:rsidR="009A5EA4" w:rsidRPr="007D007D">
                <w:rPr>
                  <w:rFonts w:ascii="Arial" w:hAnsi="Arial" w:cs="Arial"/>
                  <w:bCs/>
                  <w:sz w:val="20"/>
                  <w:szCs w:val="20"/>
                </w:rPr>
                <w:t>https://www.mirri.gov.sk/mpsr/irop-programove-obdobie-2014-2020/clld/programove-dokumenty/prirucka-k-procesu-verejneho-obstaravania/index.html</w:t>
              </w:r>
              <w:r w:rsidR="009A5EA4" w:rsidRPr="007D007D">
                <w:rPr>
                  <w:rFonts w:ascii="Arial" w:hAnsi="Arial" w:cs="Arial"/>
                  <w:bCs/>
                  <w:sz w:val="20"/>
                  <w:szCs w:val="20"/>
                </w:rPr>
                <w:fldChar w:fldCharType="end"/>
              </w:r>
            </w:ins>
            <w:del w:id="322" w:author="NTB2-20180123" w:date="2023-01-02T11:19:00Z">
              <w:r w:rsidRPr="007D007D" w:rsidDel="009A5EA4">
                <w:rPr>
                  <w:rFonts w:ascii="Arial" w:hAnsi="Arial" w:cs="Arial"/>
                  <w:bCs/>
                  <w:sz w:val="20"/>
                  <w:szCs w:val="20"/>
                  <w:rPrChange w:id="323" w:author="NTB2-20180123" w:date="2023-01-02T11:20:00Z">
                    <w:rPr>
                      <w:sz w:val="24"/>
                    </w:rPr>
                  </w:rPrChange>
                </w:rPr>
                <w:fldChar w:fldCharType="begin"/>
              </w:r>
              <w:r w:rsidRPr="007D007D" w:rsidDel="009A5EA4">
                <w:rPr>
                  <w:rFonts w:ascii="Arial" w:hAnsi="Arial" w:cs="Arial"/>
                  <w:bCs/>
                  <w:sz w:val="20"/>
                  <w:szCs w:val="20"/>
                  <w:rPrChange w:id="324" w:author="NTB2-20180123" w:date="2023-01-02T11:20:00Z">
                    <w:rPr/>
                  </w:rPrChange>
                </w:rPr>
                <w:delInstrText>HYPERLINK "http://www.mpsr.sk/index.php?navID=1121&amp;navID2=1121&amp;sID=67&amp;id=10956"</w:delInstrText>
              </w:r>
              <w:r w:rsidRPr="00717C92" w:rsidDel="009A5EA4">
                <w:rPr>
                  <w:rFonts w:ascii="Arial" w:hAnsi="Arial" w:cs="Arial"/>
                  <w:bCs/>
                  <w:sz w:val="20"/>
                  <w:szCs w:val="20"/>
                </w:rPr>
              </w:r>
              <w:r w:rsidRPr="007D007D" w:rsidDel="009A5EA4">
                <w:rPr>
                  <w:sz w:val="24"/>
                  <w:rPrChange w:id="325" w:author="NTB2-20180123" w:date="2023-01-02T11:20:00Z">
                    <w:rPr>
                      <w:rStyle w:val="Hypertextovprepojenie"/>
                      <w:rFonts w:cs="Arial"/>
                      <w:bCs/>
                      <w:sz w:val="20"/>
                      <w:szCs w:val="20"/>
                    </w:rPr>
                  </w:rPrChange>
                </w:rPr>
                <w:fldChar w:fldCharType="separate"/>
              </w:r>
              <w:r w:rsidRPr="007D007D" w:rsidDel="009A5EA4">
                <w:rPr>
                  <w:sz w:val="24"/>
                  <w:rPrChange w:id="326" w:author="NTB2-20180123" w:date="2023-01-02T11:20:00Z">
                    <w:rPr>
                      <w:rStyle w:val="Hypertextovprepojenie"/>
                      <w:rFonts w:cs="Arial"/>
                      <w:bCs/>
                      <w:sz w:val="20"/>
                      <w:szCs w:val="20"/>
                    </w:rPr>
                  </w:rPrChange>
                </w:rPr>
                <w:delText>http://www.mpsr.sk/index.php?navID=1121&amp;navID2=1121&amp;sID=67&amp;id=10956</w:delText>
              </w:r>
              <w:r w:rsidRPr="007D007D" w:rsidDel="009A5EA4">
                <w:rPr>
                  <w:sz w:val="24"/>
                  <w:rPrChange w:id="327" w:author="NTB2-20180123" w:date="2023-01-02T11:20:00Z">
                    <w:rPr>
                      <w:rStyle w:val="Hypertextovprepojenie"/>
                      <w:rFonts w:cs="Arial"/>
                      <w:bCs/>
                      <w:sz w:val="20"/>
                      <w:szCs w:val="20"/>
                    </w:rPr>
                  </w:rPrChange>
                </w:rPr>
                <w:fldChar w:fldCharType="end"/>
              </w:r>
            </w:del>
            <w:r w:rsidRPr="007D007D">
              <w:rPr>
                <w:rFonts w:ascii="Arial" w:hAnsi="Arial" w:cs="Arial"/>
                <w:bCs/>
                <w:sz w:val="20"/>
                <w:szCs w:val="20"/>
              </w:rPr>
              <w:t xml:space="preserve">. </w:t>
            </w:r>
          </w:p>
          <w:p w14:paraId="7FEC12B1" w14:textId="6C421B03" w:rsidR="00997F82" w:rsidRPr="00D573AF" w:rsidDel="00F279B0" w:rsidRDefault="00997F82" w:rsidP="00CD453C">
            <w:pPr>
              <w:widowControl w:val="0"/>
              <w:spacing w:before="240" w:after="120" w:line="240" w:lineRule="auto"/>
              <w:ind w:left="85" w:right="85"/>
              <w:jc w:val="both"/>
              <w:rPr>
                <w:del w:id="328" w:author="NTB2-20180123" w:date="2023-01-02T11:21:00Z"/>
                <w:rFonts w:ascii="Arial" w:hAnsi="Arial" w:cs="Arial"/>
                <w:b/>
                <w:bCs/>
                <w:sz w:val="20"/>
                <w:szCs w:val="20"/>
              </w:rPr>
            </w:pPr>
            <w:del w:id="329" w:author="NTB2-20180123" w:date="2023-01-02T11:21:00Z">
              <w:r w:rsidRPr="00D573AF" w:rsidDel="00F279B0">
                <w:rPr>
                  <w:rFonts w:ascii="Arial" w:hAnsi="Arial" w:cs="Arial"/>
                  <w:b/>
                  <w:bCs/>
                  <w:sz w:val="20"/>
                  <w:szCs w:val="20"/>
                </w:rPr>
                <w:lastRenderedPageBreak/>
                <w:delText>Forma predloženia prílohy</w:delText>
              </w:r>
            </w:del>
          </w:p>
          <w:p w14:paraId="7D5A5E29" w14:textId="0302CAB7" w:rsidR="00997F82" w:rsidRPr="00D573AF" w:rsidRDefault="00997F82" w:rsidP="00CD453C">
            <w:pPr>
              <w:widowControl w:val="0"/>
              <w:spacing w:before="120" w:after="120" w:line="240" w:lineRule="auto"/>
              <w:ind w:left="85" w:right="85"/>
              <w:jc w:val="both"/>
              <w:rPr>
                <w:rFonts w:ascii="Arial" w:hAnsi="Arial" w:cs="Arial"/>
                <w:bCs/>
                <w:sz w:val="20"/>
                <w:szCs w:val="20"/>
              </w:rPr>
            </w:pPr>
            <w:r w:rsidRPr="00D573AF">
              <w:rPr>
                <w:rFonts w:ascii="Arial" w:hAnsi="Arial" w:cs="Arial"/>
                <w:bCs/>
                <w:sz w:val="20"/>
                <w:szCs w:val="20"/>
              </w:rPr>
              <w:t>Rozpočet projektu</w:t>
            </w:r>
            <w:ins w:id="330" w:author="NTB2-20180123" w:date="2023-01-02T11:21:00Z">
              <w:r w:rsidR="00F279B0">
                <w:rPr>
                  <w:rFonts w:ascii="Arial" w:hAnsi="Arial" w:cs="Arial"/>
                  <w:bCs/>
                  <w:sz w:val="20"/>
                  <w:szCs w:val="20"/>
                </w:rPr>
                <w:t xml:space="preserve"> sa predk</w:t>
              </w:r>
            </w:ins>
            <w:ins w:id="331" w:author="NTB2-20180123" w:date="2023-01-02T11:22:00Z">
              <w:r w:rsidR="00F279B0">
                <w:rPr>
                  <w:rFonts w:ascii="Arial" w:hAnsi="Arial" w:cs="Arial"/>
                  <w:bCs/>
                  <w:sz w:val="20"/>
                  <w:szCs w:val="20"/>
                </w:rPr>
                <w:t>ladá</w:t>
              </w:r>
            </w:ins>
            <w:r w:rsidRPr="00D573AF">
              <w:rPr>
                <w:rFonts w:ascii="Arial" w:hAnsi="Arial" w:cs="Arial"/>
                <w:bCs/>
                <w:sz w:val="20"/>
                <w:szCs w:val="20"/>
              </w:rPr>
              <w:t>:</w:t>
            </w:r>
          </w:p>
          <w:p w14:paraId="0EDB579D" w14:textId="40C52C88" w:rsidR="00997F82" w:rsidRPr="00D573AF" w:rsidDel="00F279B0" w:rsidRDefault="00997F82" w:rsidP="00CD453C">
            <w:pPr>
              <w:widowControl w:val="0"/>
              <w:spacing w:after="0" w:line="240" w:lineRule="auto"/>
              <w:ind w:left="85" w:right="85"/>
              <w:jc w:val="both"/>
              <w:rPr>
                <w:del w:id="332" w:author="NTB2-20180123" w:date="2023-01-02T11:22:00Z"/>
                <w:rFonts w:ascii="Arial" w:hAnsi="Arial" w:cs="Arial"/>
                <w:bCs/>
                <w:sz w:val="20"/>
                <w:szCs w:val="20"/>
              </w:rPr>
            </w:pPr>
            <w:del w:id="333" w:author="NTB2-20180123" w:date="2023-01-02T11:22:00Z">
              <w:r w:rsidRPr="00D573AF" w:rsidDel="00F279B0">
                <w:rPr>
                  <w:rFonts w:ascii="Arial" w:hAnsi="Arial" w:cs="Arial"/>
                  <w:bCs/>
                  <w:sz w:val="20"/>
                  <w:szCs w:val="20"/>
                </w:rPr>
                <w:delText>Listinná: Originál</w:delText>
              </w:r>
            </w:del>
          </w:p>
          <w:p w14:paraId="0FBCDA4F" w14:textId="21C93EA0" w:rsidR="00997F82" w:rsidRPr="00D573AF" w:rsidRDefault="00997F82" w:rsidP="00CD453C">
            <w:pPr>
              <w:widowControl w:val="0"/>
              <w:spacing w:after="0" w:line="240" w:lineRule="auto"/>
              <w:ind w:left="85" w:right="85"/>
              <w:jc w:val="both"/>
              <w:rPr>
                <w:rFonts w:ascii="Arial" w:hAnsi="Arial" w:cs="Arial"/>
                <w:bCs/>
                <w:sz w:val="20"/>
                <w:szCs w:val="20"/>
              </w:rPr>
            </w:pPr>
            <w:del w:id="334" w:author="NTB2-20180123" w:date="2023-01-02T11:22:00Z">
              <w:r w:rsidRPr="00D573AF" w:rsidDel="00F279B0">
                <w:rPr>
                  <w:rFonts w:ascii="Arial" w:hAnsi="Arial" w:cs="Arial"/>
                  <w:bCs/>
                  <w:sz w:val="20"/>
                  <w:szCs w:val="20"/>
                </w:rPr>
                <w:delText>Elektronická: Excel (</w:delText>
              </w:r>
            </w:del>
            <w:r w:rsidRPr="00D573AF">
              <w:rPr>
                <w:rFonts w:ascii="Arial" w:hAnsi="Arial" w:cs="Arial"/>
                <w:bCs/>
                <w:sz w:val="20"/>
                <w:szCs w:val="20"/>
              </w:rPr>
              <w:t>vo formáte .xls</w:t>
            </w:r>
            <w:del w:id="335" w:author="NTB2-20180123" w:date="2023-01-02T11:22:00Z">
              <w:r w:rsidRPr="00D573AF" w:rsidDel="00F279B0">
                <w:rPr>
                  <w:rFonts w:ascii="Arial" w:hAnsi="Arial" w:cs="Arial"/>
                  <w:bCs/>
                  <w:sz w:val="20"/>
                  <w:szCs w:val="20"/>
                </w:rPr>
                <w:delText>) na CD/DVD</w:delText>
              </w:r>
            </w:del>
          </w:p>
          <w:p w14:paraId="081160BC" w14:textId="75A4A8C8" w:rsidR="00997F82" w:rsidRPr="00D573AF" w:rsidDel="00F279B0" w:rsidRDefault="00997F82" w:rsidP="00CD453C">
            <w:pPr>
              <w:widowControl w:val="0"/>
              <w:spacing w:before="120" w:after="120" w:line="240" w:lineRule="auto"/>
              <w:ind w:left="85" w:right="85"/>
              <w:jc w:val="both"/>
              <w:rPr>
                <w:del w:id="336" w:author="NTB2-20180123" w:date="2023-01-02T11:22:00Z"/>
                <w:rFonts w:ascii="Arial" w:hAnsi="Arial" w:cs="Arial"/>
                <w:bCs/>
                <w:sz w:val="20"/>
                <w:szCs w:val="20"/>
              </w:rPr>
            </w:pPr>
            <w:del w:id="337" w:author="NTB2-20180123" w:date="2023-01-02T11:22:00Z">
              <w:r w:rsidRPr="00D573AF" w:rsidDel="00F279B0">
                <w:rPr>
                  <w:rFonts w:ascii="Arial" w:hAnsi="Arial" w:cs="Arial"/>
                  <w:bCs/>
                  <w:sz w:val="20"/>
                  <w:szCs w:val="20"/>
                </w:rPr>
                <w:delText>Súvisiaca dokumentácia:</w:delText>
              </w:r>
            </w:del>
          </w:p>
          <w:p w14:paraId="1DB8CC23" w14:textId="21D29F1F" w:rsidR="00997F82" w:rsidRPr="00D573AF" w:rsidDel="00F279B0" w:rsidRDefault="00997F82" w:rsidP="00CD453C">
            <w:pPr>
              <w:widowControl w:val="0"/>
              <w:spacing w:before="120" w:after="0" w:line="240" w:lineRule="auto"/>
              <w:ind w:left="85" w:right="85"/>
              <w:jc w:val="both"/>
              <w:rPr>
                <w:del w:id="338" w:author="NTB2-20180123" w:date="2023-01-02T11:22:00Z"/>
                <w:rFonts w:ascii="Arial" w:hAnsi="Arial" w:cs="Arial"/>
                <w:bCs/>
                <w:sz w:val="20"/>
                <w:szCs w:val="20"/>
              </w:rPr>
            </w:pPr>
            <w:del w:id="339" w:author="NTB2-20180123" w:date="2023-01-02T11:22:00Z">
              <w:r w:rsidRPr="00D573AF" w:rsidDel="00F279B0">
                <w:rPr>
                  <w:rFonts w:ascii="Arial" w:hAnsi="Arial" w:cs="Arial"/>
                  <w:bCs/>
                  <w:sz w:val="20"/>
                  <w:szCs w:val="20"/>
                </w:rPr>
                <w:delText>Listinná: Kópia</w:delText>
              </w:r>
            </w:del>
          </w:p>
          <w:p w14:paraId="557C2B43" w14:textId="282F26C1" w:rsidR="00997F82" w:rsidRPr="00D573AF" w:rsidRDefault="00997F82" w:rsidP="00CD453C">
            <w:pPr>
              <w:widowControl w:val="0"/>
              <w:spacing w:after="120" w:line="240" w:lineRule="auto"/>
              <w:ind w:left="85" w:right="85"/>
              <w:jc w:val="both"/>
              <w:rPr>
                <w:rFonts w:ascii="Arial" w:hAnsi="Arial" w:cs="Arial"/>
                <w:bCs/>
                <w:sz w:val="20"/>
                <w:szCs w:val="20"/>
              </w:rPr>
            </w:pPr>
            <w:del w:id="340" w:author="NTB2-20180123" w:date="2023-01-02T11:22:00Z">
              <w:r w:rsidRPr="00D573AF" w:rsidDel="00F279B0">
                <w:rPr>
                  <w:rFonts w:ascii="Arial" w:hAnsi="Arial" w:cs="Arial"/>
                  <w:bCs/>
                  <w:sz w:val="20"/>
                  <w:szCs w:val="20"/>
                </w:rPr>
                <w:delText>Elektronická: Sken (vo formáte .pdf)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0F0A1E99"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270DB266" w:rsidR="00997F82" w:rsidRDefault="00997F82" w:rsidP="00BE741C">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ins w:id="341" w:author="NTB2-20180123" w:date="2023-01-02T11:23:00Z">
              <w:r w:rsidR="00BE741C">
                <w:rPr>
                  <w:rFonts w:ascii="Arial" w:hAnsi="Arial" w:cs="Arial"/>
                  <w:bCs/>
                  <w:sz w:val="20"/>
                  <w:szCs w:val="20"/>
                </w:rPr>
                <w:t xml:space="preserve"> Formulár sa predkladá </w:t>
              </w:r>
              <w:r w:rsidR="00BE741C" w:rsidRPr="002C3A60">
                <w:rPr>
                  <w:rFonts w:ascii="Arial" w:hAnsi="Arial" w:cs="Arial"/>
                  <w:bCs/>
                  <w:sz w:val="20"/>
                  <w:szCs w:val="20"/>
                </w:rPr>
                <w:t>vo formáte .</w:t>
              </w:r>
              <w:r w:rsidR="00BE741C">
                <w:rPr>
                  <w:rFonts w:ascii="Arial" w:hAnsi="Arial" w:cs="Arial"/>
                  <w:bCs/>
                  <w:sz w:val="20"/>
                  <w:szCs w:val="20"/>
                </w:rPr>
                <w:t>xls.</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7A7951A2" w:rsidR="00997F82" w:rsidRPr="005B5DBC" w:rsidRDefault="001B22CF" w:rsidP="005B5DBC">
            <w:pPr>
              <w:spacing w:before="120" w:after="120" w:line="240" w:lineRule="auto"/>
              <w:ind w:left="85" w:right="85"/>
              <w:jc w:val="both"/>
              <w:rPr>
                <w:rFonts w:ascii="Arial" w:hAnsi="Arial" w:cs="Arial"/>
                <w:bCs/>
                <w:sz w:val="20"/>
                <w:szCs w:val="20"/>
              </w:rPr>
            </w:pPr>
            <w:r w:rsidRPr="005B5DBC">
              <w:rPr>
                <w:rFonts w:ascii="Arial" w:hAnsi="Arial" w:cs="Arial"/>
                <w:bCs/>
                <w:sz w:val="20"/>
                <w:szCs w:val="20"/>
              </w:rPr>
              <w:t xml:space="preserve">MAS overí údaje uvedené v prílohe na základe údajov účtovnej závierky dostupnej na </w:t>
            </w:r>
            <w:hyperlink r:id="rId15" w:history="1">
              <w:r w:rsidR="005B5DBC" w:rsidRPr="00D01EF0">
                <w:rPr>
                  <w:rStyle w:val="Hypertextovprepojenie"/>
                  <w:bCs/>
                  <w:sz w:val="20"/>
                  <w:szCs w:val="20"/>
                </w:rPr>
                <w:t>www.registeruz.sk</w:t>
              </w:r>
            </w:hyperlink>
            <w:r w:rsidRPr="005B5DBC">
              <w:rPr>
                <w:rFonts w:cs="Arial"/>
              </w:rPr>
              <w:t xml:space="preserve"> </w:t>
            </w:r>
            <w:r w:rsidRPr="005B5DBC">
              <w:rPr>
                <w:rFonts w:ascii="Arial" w:hAnsi="Arial" w:cs="Arial"/>
                <w:bCs/>
                <w:sz w:val="20"/>
                <w:szCs w:val="20"/>
              </w:rPr>
              <w:t xml:space="preserve">alebo tej, ktorú žiadateľ predkladá k prílohe Vyhlásenie o veľkosti podniku. </w:t>
            </w:r>
            <w:r w:rsidR="00643184">
              <w:rPr>
                <w:rFonts w:ascii="Arial" w:hAnsi="Arial" w:cs="Arial"/>
                <w:bCs/>
                <w:sz w:val="20"/>
                <w:szCs w:val="20"/>
              </w:rPr>
              <w:t>MAS overí údaje v prípade žiadateľa, ktorý nezostavuje účtovnú závierku údaje na základe daňového priznania.</w:t>
            </w:r>
          </w:p>
          <w:p w14:paraId="5A6EE41E" w14:textId="7A3AF37A" w:rsidR="00997F82" w:rsidDel="008434D7" w:rsidRDefault="00997F82" w:rsidP="00946FAA">
            <w:pPr>
              <w:spacing w:before="240" w:after="120" w:line="240" w:lineRule="auto"/>
              <w:ind w:left="85" w:right="85"/>
              <w:jc w:val="both"/>
              <w:rPr>
                <w:del w:id="342" w:author="NTB2-20180123" w:date="2023-01-02T11:24:00Z"/>
                <w:rFonts w:ascii="Arial" w:hAnsi="Arial" w:cs="Arial"/>
                <w:b/>
                <w:bCs/>
                <w:sz w:val="20"/>
                <w:szCs w:val="20"/>
              </w:rPr>
            </w:pPr>
            <w:del w:id="343" w:author="NTB2-20180123" w:date="2023-01-02T11:24:00Z">
              <w:r w:rsidRPr="002C3A60" w:rsidDel="008434D7">
                <w:rPr>
                  <w:rFonts w:ascii="Arial" w:hAnsi="Arial" w:cs="Arial"/>
                  <w:b/>
                  <w:bCs/>
                  <w:sz w:val="20"/>
                  <w:szCs w:val="20"/>
                </w:rPr>
                <w:delText>Forma predloženia prílohy</w:delText>
              </w:r>
            </w:del>
          </w:p>
          <w:p w14:paraId="000A9367" w14:textId="639EC7B4" w:rsidR="00997F82" w:rsidRPr="002C3A60" w:rsidDel="008434D7" w:rsidRDefault="00997F82" w:rsidP="00946FAA">
            <w:pPr>
              <w:spacing w:before="120" w:after="0" w:line="240" w:lineRule="auto"/>
              <w:ind w:left="85" w:right="85"/>
              <w:jc w:val="both"/>
              <w:rPr>
                <w:del w:id="344" w:author="NTB2-20180123" w:date="2023-01-02T11:24:00Z"/>
                <w:rFonts w:ascii="Arial" w:hAnsi="Arial" w:cs="Arial"/>
                <w:bCs/>
                <w:sz w:val="20"/>
                <w:szCs w:val="20"/>
              </w:rPr>
            </w:pPr>
            <w:del w:id="345" w:author="NTB2-20180123" w:date="2023-01-02T11:24:00Z">
              <w:r w:rsidRPr="002C3A60" w:rsidDel="008434D7">
                <w:rPr>
                  <w:rFonts w:ascii="Arial" w:hAnsi="Arial" w:cs="Arial"/>
                  <w:bCs/>
                  <w:sz w:val="20"/>
                  <w:szCs w:val="20"/>
                </w:rPr>
                <w:delText>Listinná: Originál.</w:delText>
              </w:r>
            </w:del>
          </w:p>
          <w:p w14:paraId="30C5937C" w14:textId="0C3F9B44" w:rsidR="00997F82" w:rsidRPr="002C3A60" w:rsidRDefault="00997F82" w:rsidP="00946FAA">
            <w:pPr>
              <w:spacing w:after="120" w:line="240" w:lineRule="auto"/>
              <w:ind w:left="85" w:right="85"/>
              <w:jc w:val="both"/>
              <w:rPr>
                <w:rFonts w:ascii="Arial" w:hAnsi="Arial" w:cs="Arial"/>
                <w:bCs/>
                <w:sz w:val="20"/>
                <w:szCs w:val="20"/>
              </w:rPr>
            </w:pPr>
            <w:del w:id="346" w:author="NTB2-20180123" w:date="2023-01-02T11:24:00Z">
              <w:r w:rsidRPr="002C3A60" w:rsidDel="008434D7">
                <w:rPr>
                  <w:rFonts w:ascii="Arial" w:hAnsi="Arial" w:cs="Arial"/>
                  <w:bCs/>
                  <w:sz w:val="20"/>
                  <w:szCs w:val="20"/>
                </w:rPr>
                <w:delText xml:space="preserve">Elektronická: </w:delText>
              </w:r>
              <w:r w:rsidDel="008434D7">
                <w:rPr>
                  <w:rFonts w:ascii="Arial" w:hAnsi="Arial" w:cs="Arial"/>
                  <w:bCs/>
                  <w:sz w:val="20"/>
                  <w:szCs w:val="20"/>
                </w:rPr>
                <w:delText>Excel</w:delText>
              </w:r>
              <w:r w:rsidRPr="002C3A60" w:rsidDel="008434D7">
                <w:rPr>
                  <w:rFonts w:ascii="Arial" w:hAnsi="Arial" w:cs="Arial"/>
                  <w:bCs/>
                  <w:sz w:val="20"/>
                  <w:szCs w:val="20"/>
                </w:rPr>
                <w:delText xml:space="preserve"> (vo formáte .</w:delText>
              </w:r>
              <w:r w:rsidDel="008434D7">
                <w:rPr>
                  <w:rFonts w:ascii="Arial" w:hAnsi="Arial" w:cs="Arial"/>
                  <w:bCs/>
                  <w:sz w:val="20"/>
                  <w:szCs w:val="20"/>
                </w:rPr>
                <w:delText>xls</w:delText>
              </w:r>
              <w:r w:rsidRPr="002C3A60" w:rsidDel="008434D7">
                <w:rPr>
                  <w:rFonts w:ascii="Arial" w:hAnsi="Arial" w:cs="Arial"/>
                  <w:bCs/>
                  <w:sz w:val="20"/>
                  <w:szCs w:val="20"/>
                </w:rPr>
                <w:delText>) na CD/DVD</w:delText>
              </w:r>
            </w:del>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244826A"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532C653A"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ins w:id="347" w:author="NTB2-20180123" w:date="2023-01-02T11:25:00Z">
              <w:r w:rsidR="008434D7">
                <w:rPr>
                  <w:rFonts w:ascii="Arial" w:hAnsi="Arial" w:cs="Arial"/>
                  <w:bCs/>
                  <w:sz w:val="20"/>
                  <w:szCs w:val="20"/>
                </w:rPr>
                <w:t xml:space="preserve"> Formulár sa predkladá </w:t>
              </w:r>
              <w:r w:rsidR="008434D7" w:rsidRPr="002C3A60">
                <w:rPr>
                  <w:rFonts w:ascii="Arial" w:hAnsi="Arial" w:cs="Arial"/>
                  <w:bCs/>
                  <w:sz w:val="20"/>
                  <w:szCs w:val="20"/>
                </w:rPr>
                <w:t>vo formáte .</w:t>
              </w:r>
              <w:r w:rsidR="008434D7">
                <w:rPr>
                  <w:rFonts w:ascii="Arial" w:hAnsi="Arial" w:cs="Arial"/>
                  <w:bCs/>
                  <w:sz w:val="20"/>
                  <w:szCs w:val="20"/>
                </w:rPr>
                <w:t>xls.</w:t>
              </w:r>
            </w:ins>
          </w:p>
          <w:p w14:paraId="1E690F12" w14:textId="592A5136" w:rsidR="00997F82" w:rsidDel="008434D7" w:rsidRDefault="00997F82" w:rsidP="00CD453C">
            <w:pPr>
              <w:widowControl w:val="0"/>
              <w:spacing w:before="240" w:after="120" w:line="240" w:lineRule="auto"/>
              <w:ind w:left="85" w:right="85"/>
              <w:jc w:val="both"/>
              <w:rPr>
                <w:del w:id="348" w:author="NTB2-20180123" w:date="2023-01-02T11:25:00Z"/>
                <w:rFonts w:ascii="Arial" w:hAnsi="Arial" w:cs="Arial"/>
                <w:b/>
                <w:bCs/>
                <w:sz w:val="20"/>
                <w:szCs w:val="20"/>
              </w:rPr>
            </w:pPr>
            <w:del w:id="349" w:author="NTB2-20180123" w:date="2023-01-02T11:25:00Z">
              <w:r w:rsidRPr="002C3A60" w:rsidDel="008434D7">
                <w:rPr>
                  <w:rFonts w:ascii="Arial" w:hAnsi="Arial" w:cs="Arial"/>
                  <w:b/>
                  <w:bCs/>
                  <w:sz w:val="20"/>
                  <w:szCs w:val="20"/>
                </w:rPr>
                <w:delText>Forma predloženia prílohy</w:delText>
              </w:r>
            </w:del>
          </w:p>
          <w:p w14:paraId="59C3C6D9" w14:textId="4097115C" w:rsidR="00997F82" w:rsidRPr="002C3A60" w:rsidDel="008434D7" w:rsidRDefault="00997F82" w:rsidP="00CD453C">
            <w:pPr>
              <w:widowControl w:val="0"/>
              <w:spacing w:before="120" w:after="0" w:line="240" w:lineRule="auto"/>
              <w:ind w:left="85" w:right="85"/>
              <w:jc w:val="both"/>
              <w:rPr>
                <w:del w:id="350" w:author="NTB2-20180123" w:date="2023-01-02T11:25:00Z"/>
                <w:rFonts w:ascii="Arial" w:hAnsi="Arial" w:cs="Arial"/>
                <w:bCs/>
                <w:sz w:val="20"/>
                <w:szCs w:val="20"/>
              </w:rPr>
            </w:pPr>
            <w:del w:id="351" w:author="NTB2-20180123" w:date="2023-01-02T11:25:00Z">
              <w:r w:rsidRPr="002C3A60" w:rsidDel="008434D7">
                <w:rPr>
                  <w:rFonts w:ascii="Arial" w:hAnsi="Arial" w:cs="Arial"/>
                  <w:bCs/>
                  <w:sz w:val="20"/>
                  <w:szCs w:val="20"/>
                </w:rPr>
                <w:delText>Listinná: Originál.</w:delText>
              </w:r>
            </w:del>
          </w:p>
          <w:p w14:paraId="46B062B3" w14:textId="4A32DD5E" w:rsidR="00997F82" w:rsidRDefault="00997F82" w:rsidP="00CD453C">
            <w:pPr>
              <w:widowControl w:val="0"/>
              <w:spacing w:after="120" w:line="240" w:lineRule="auto"/>
              <w:ind w:left="85" w:right="85"/>
              <w:jc w:val="both"/>
              <w:rPr>
                <w:rFonts w:ascii="Arial" w:hAnsi="Arial" w:cs="Arial"/>
                <w:bCs/>
                <w:sz w:val="20"/>
                <w:szCs w:val="20"/>
              </w:rPr>
            </w:pPr>
            <w:del w:id="352" w:author="NTB2-20180123" w:date="2023-01-02T11:25:00Z">
              <w:r w:rsidRPr="002C3A60" w:rsidDel="008434D7">
                <w:rPr>
                  <w:rFonts w:ascii="Arial" w:hAnsi="Arial" w:cs="Arial"/>
                  <w:bCs/>
                  <w:sz w:val="20"/>
                  <w:szCs w:val="20"/>
                </w:rPr>
                <w:lastRenderedPageBreak/>
                <w:delText xml:space="preserve">Elektronická: </w:delText>
              </w:r>
              <w:r w:rsidDel="008434D7">
                <w:rPr>
                  <w:rFonts w:ascii="Arial" w:hAnsi="Arial" w:cs="Arial"/>
                  <w:bCs/>
                  <w:sz w:val="20"/>
                  <w:szCs w:val="20"/>
                </w:rPr>
                <w:delText>Excel</w:delText>
              </w:r>
              <w:r w:rsidRPr="002C3A60" w:rsidDel="008434D7">
                <w:rPr>
                  <w:rFonts w:ascii="Arial" w:hAnsi="Arial" w:cs="Arial"/>
                  <w:bCs/>
                  <w:sz w:val="20"/>
                  <w:szCs w:val="20"/>
                </w:rPr>
                <w:delText xml:space="preserve"> (vo formáte .</w:delText>
              </w:r>
              <w:r w:rsidDel="008434D7">
                <w:rPr>
                  <w:rFonts w:ascii="Arial" w:hAnsi="Arial" w:cs="Arial"/>
                  <w:bCs/>
                  <w:sz w:val="20"/>
                  <w:szCs w:val="20"/>
                </w:rPr>
                <w:delText>xls</w:delText>
              </w:r>
              <w:r w:rsidRPr="002C3A60" w:rsidDel="008434D7">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61700B3B" w:rsidR="00997F82" w:rsidDel="008434D7" w:rsidRDefault="00997F82" w:rsidP="000569D6">
            <w:pPr>
              <w:spacing w:before="240" w:after="120" w:line="240" w:lineRule="auto"/>
              <w:ind w:left="85" w:right="85"/>
              <w:jc w:val="both"/>
              <w:rPr>
                <w:del w:id="353" w:author="NTB2-20180123" w:date="2023-01-02T11:25:00Z"/>
                <w:rFonts w:ascii="Arial" w:hAnsi="Arial" w:cs="Arial"/>
                <w:b/>
                <w:bCs/>
                <w:sz w:val="20"/>
                <w:szCs w:val="20"/>
              </w:rPr>
            </w:pPr>
            <w:del w:id="354" w:author="NTB2-20180123" w:date="2023-01-02T11:25:00Z">
              <w:r w:rsidRPr="002C3A60" w:rsidDel="008434D7">
                <w:rPr>
                  <w:rFonts w:ascii="Arial" w:hAnsi="Arial" w:cs="Arial"/>
                  <w:b/>
                  <w:bCs/>
                  <w:sz w:val="20"/>
                  <w:szCs w:val="20"/>
                </w:rPr>
                <w:delText>Forma predloženia prílohy</w:delText>
              </w:r>
            </w:del>
          </w:p>
          <w:p w14:paraId="00F2F907" w14:textId="1AA66477" w:rsidR="00997F82" w:rsidRPr="002C3A60" w:rsidDel="008434D7" w:rsidRDefault="00997F82" w:rsidP="000569D6">
            <w:pPr>
              <w:spacing w:before="120" w:after="0" w:line="240" w:lineRule="auto"/>
              <w:ind w:left="85" w:right="85"/>
              <w:jc w:val="both"/>
              <w:rPr>
                <w:del w:id="355" w:author="NTB2-20180123" w:date="2023-01-02T11:25:00Z"/>
                <w:rFonts w:ascii="Arial" w:hAnsi="Arial" w:cs="Arial"/>
                <w:bCs/>
                <w:sz w:val="20"/>
                <w:szCs w:val="20"/>
              </w:rPr>
            </w:pPr>
            <w:del w:id="356" w:author="NTB2-20180123" w:date="2023-01-02T11:25:00Z">
              <w:r w:rsidRPr="002C3A60" w:rsidDel="008434D7">
                <w:rPr>
                  <w:rFonts w:ascii="Arial" w:hAnsi="Arial" w:cs="Arial"/>
                  <w:bCs/>
                  <w:sz w:val="20"/>
                  <w:szCs w:val="20"/>
                </w:rPr>
                <w:delText>Listinná: Originál, alebo úradne overená kópia.</w:delText>
              </w:r>
            </w:del>
          </w:p>
          <w:p w14:paraId="04483B3E" w14:textId="4B2D92AE" w:rsidR="00997F82" w:rsidRDefault="00997F82" w:rsidP="000569D6">
            <w:pPr>
              <w:spacing w:after="120" w:line="240" w:lineRule="auto"/>
              <w:ind w:left="85" w:right="85"/>
              <w:jc w:val="both"/>
              <w:rPr>
                <w:rFonts w:ascii="Arial" w:hAnsi="Arial" w:cs="Arial"/>
                <w:bCs/>
                <w:sz w:val="20"/>
                <w:szCs w:val="20"/>
              </w:rPr>
            </w:pPr>
            <w:del w:id="357" w:author="NTB2-20180123" w:date="2023-01-02T11:25:00Z">
              <w:r w:rsidRPr="002C3A60" w:rsidDel="008434D7">
                <w:rPr>
                  <w:rFonts w:ascii="Arial" w:hAnsi="Arial" w:cs="Arial"/>
                  <w:bCs/>
                  <w:sz w:val="20"/>
                  <w:szCs w:val="20"/>
                </w:rPr>
                <w:delText xml:space="preserve">Elektronická: </w:delText>
              </w:r>
              <w:r w:rsidDel="008434D7">
                <w:rPr>
                  <w:rFonts w:ascii="Arial" w:hAnsi="Arial" w:cs="Arial"/>
                  <w:bCs/>
                  <w:sz w:val="20"/>
                  <w:szCs w:val="20"/>
                </w:rPr>
                <w:delText>Sken</w:delText>
              </w:r>
              <w:r w:rsidRPr="002C3A60" w:rsidDel="008434D7">
                <w:rPr>
                  <w:rFonts w:ascii="Arial" w:hAnsi="Arial" w:cs="Arial"/>
                  <w:bCs/>
                  <w:sz w:val="20"/>
                  <w:szCs w:val="20"/>
                </w:rPr>
                <w:delText xml:space="preserve"> (vo formáte .</w:delText>
              </w:r>
              <w:r w:rsidDel="008434D7">
                <w:rPr>
                  <w:rFonts w:ascii="Arial" w:hAnsi="Arial" w:cs="Arial"/>
                  <w:bCs/>
                  <w:sz w:val="20"/>
                  <w:szCs w:val="20"/>
                </w:rPr>
                <w:delText>pdf</w:delText>
              </w:r>
              <w:r w:rsidRPr="002C3A60" w:rsidDel="008434D7">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4A632830" w:rsidR="00997F82" w:rsidDel="008434D7" w:rsidRDefault="00997F82" w:rsidP="000569D6">
            <w:pPr>
              <w:spacing w:before="120" w:after="120" w:line="240" w:lineRule="auto"/>
              <w:ind w:left="85" w:right="85"/>
              <w:jc w:val="both"/>
              <w:rPr>
                <w:del w:id="358" w:author="NTB2-20180123" w:date="2023-01-02T11:25:00Z"/>
                <w:rFonts w:ascii="Arial" w:hAnsi="Arial" w:cs="Arial"/>
                <w:b/>
                <w:bCs/>
                <w:sz w:val="20"/>
                <w:szCs w:val="20"/>
              </w:rPr>
            </w:pPr>
            <w:del w:id="359" w:author="NTB2-20180123" w:date="2023-01-02T11:25:00Z">
              <w:r w:rsidDel="008434D7">
                <w:rPr>
                  <w:rFonts w:ascii="Arial" w:hAnsi="Arial" w:cs="Arial"/>
                  <w:b/>
                  <w:bCs/>
                  <w:sz w:val="20"/>
                  <w:szCs w:val="20"/>
                </w:rPr>
                <w:delText>Forma pr</w:delText>
              </w:r>
              <w:r w:rsidRPr="002C3A60" w:rsidDel="008434D7">
                <w:rPr>
                  <w:rFonts w:ascii="Arial" w:hAnsi="Arial" w:cs="Arial"/>
                  <w:b/>
                  <w:bCs/>
                  <w:sz w:val="20"/>
                  <w:szCs w:val="20"/>
                </w:rPr>
                <w:delText>edloženia prílohy</w:delText>
              </w:r>
            </w:del>
          </w:p>
          <w:p w14:paraId="38C12C84" w14:textId="5E9D8563" w:rsidR="00997F82" w:rsidRPr="002C3A60" w:rsidDel="008434D7" w:rsidRDefault="00997F82" w:rsidP="000569D6">
            <w:pPr>
              <w:spacing w:before="120" w:after="0" w:line="240" w:lineRule="auto"/>
              <w:ind w:left="85" w:right="85"/>
              <w:jc w:val="both"/>
              <w:rPr>
                <w:del w:id="360" w:author="NTB2-20180123" w:date="2023-01-02T11:25:00Z"/>
                <w:rFonts w:ascii="Arial" w:hAnsi="Arial" w:cs="Arial"/>
                <w:bCs/>
                <w:sz w:val="20"/>
                <w:szCs w:val="20"/>
              </w:rPr>
            </w:pPr>
            <w:del w:id="361" w:author="NTB2-20180123" w:date="2023-01-02T11:25:00Z">
              <w:r w:rsidRPr="002C3A60" w:rsidDel="008434D7">
                <w:rPr>
                  <w:rFonts w:ascii="Arial" w:hAnsi="Arial" w:cs="Arial"/>
                  <w:bCs/>
                  <w:sz w:val="20"/>
                  <w:szCs w:val="20"/>
                </w:rPr>
                <w:delText>Listinná: Originál, alebo úradne overená kópia.</w:delText>
              </w:r>
            </w:del>
          </w:p>
          <w:p w14:paraId="65D5860A" w14:textId="10B74F86" w:rsidR="00997F82" w:rsidRPr="00A12177" w:rsidRDefault="00997F82" w:rsidP="000569D6">
            <w:pPr>
              <w:spacing w:after="120" w:line="240" w:lineRule="auto"/>
              <w:ind w:left="85" w:right="85"/>
              <w:jc w:val="both"/>
              <w:rPr>
                <w:rFonts w:ascii="Arial" w:hAnsi="Arial" w:cs="Arial"/>
                <w:b/>
                <w:color w:val="44546A" w:themeColor="text2"/>
                <w:szCs w:val="19"/>
              </w:rPr>
            </w:pPr>
            <w:del w:id="362" w:author="NTB2-20180123" w:date="2023-01-02T11:25:00Z">
              <w:r w:rsidRPr="002C3A60" w:rsidDel="008434D7">
                <w:rPr>
                  <w:rFonts w:ascii="Arial" w:hAnsi="Arial" w:cs="Arial"/>
                  <w:bCs/>
                  <w:sz w:val="20"/>
                  <w:szCs w:val="20"/>
                </w:rPr>
                <w:delText xml:space="preserve">Elektronická: </w:delText>
              </w:r>
              <w:r w:rsidDel="008434D7">
                <w:rPr>
                  <w:rFonts w:ascii="Arial" w:hAnsi="Arial" w:cs="Arial"/>
                  <w:bCs/>
                  <w:sz w:val="20"/>
                  <w:szCs w:val="20"/>
                </w:rPr>
                <w:delText>Sken</w:delText>
              </w:r>
              <w:r w:rsidRPr="002C3A60" w:rsidDel="008434D7">
                <w:rPr>
                  <w:rFonts w:ascii="Arial" w:hAnsi="Arial" w:cs="Arial"/>
                  <w:bCs/>
                  <w:sz w:val="20"/>
                  <w:szCs w:val="20"/>
                </w:rPr>
                <w:delText xml:space="preserve"> (vo formáte .</w:delText>
              </w:r>
              <w:r w:rsidDel="008434D7">
                <w:rPr>
                  <w:rFonts w:ascii="Arial" w:hAnsi="Arial" w:cs="Arial"/>
                  <w:bCs/>
                  <w:sz w:val="20"/>
                  <w:szCs w:val="20"/>
                </w:rPr>
                <w:delText>pdf</w:delText>
              </w:r>
              <w:r w:rsidRPr="002C3A60" w:rsidDel="008434D7">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F01728" w14:paraId="3ADBA874" w14:textId="77777777" w:rsidTr="00F01728">
        <w:tblPrEx>
          <w:tblCellMar>
            <w:left w:w="108" w:type="dxa"/>
            <w:right w:w="108" w:type="dxa"/>
          </w:tblCellMar>
        </w:tblPrEx>
        <w:tc>
          <w:tcPr>
            <w:tcW w:w="9776" w:type="dxa"/>
            <w:tcBorders>
              <w:bottom w:val="single" w:sz="4" w:space="0" w:color="auto"/>
            </w:tcBorders>
            <w:shd w:val="clear" w:color="auto" w:fill="auto"/>
          </w:tcPr>
          <w:p w14:paraId="27EC1E75" w14:textId="1BB3F5D5" w:rsidR="00997F82" w:rsidRPr="00F01728" w:rsidRDefault="00997F82" w:rsidP="008434D7">
            <w:pPr>
              <w:pStyle w:val="Odsekzoznamu"/>
              <w:widowControl w:val="0"/>
              <w:spacing w:before="120" w:after="120" w:line="240" w:lineRule="auto"/>
              <w:ind w:left="85" w:right="85"/>
              <w:contextualSpacing w:val="0"/>
              <w:jc w:val="both"/>
              <w:rPr>
                <w:rFonts w:ascii="Arial" w:hAnsi="Arial" w:cs="Arial"/>
                <w:bCs/>
                <w:sz w:val="20"/>
                <w:szCs w:val="20"/>
              </w:rPr>
            </w:pPr>
            <w:r w:rsidRPr="00F01728">
              <w:rPr>
                <w:rFonts w:ascii="Arial" w:hAnsi="Arial" w:cs="Arial"/>
                <w:bCs/>
                <w:sz w:val="20"/>
                <w:szCs w:val="20"/>
              </w:rPr>
              <w:t>V rámci tejto prílohy žiadateľ predkladá doklady preukazujúce právo žiadateľa užívať nehnuteľnosti, na ktorých bude projekt realizovaný a ktoré budú užívané v nadväznosti na zrealizovaný projekt v období udržateľnosti projektu.</w:t>
            </w:r>
            <w:ins w:id="363" w:author="NTB2-20180123" w:date="2023-01-02T11:26:00Z">
              <w:r w:rsidR="008434D7" w:rsidRPr="00F01728">
                <w:rPr>
                  <w:rFonts w:ascii="Arial" w:hAnsi="Arial" w:cs="Arial"/>
                  <w:bCs/>
                  <w:sz w:val="20"/>
                  <w:szCs w:val="20"/>
                </w:rPr>
                <w:t xml:space="preserve"> </w:t>
              </w:r>
              <w:r w:rsidR="008434D7" w:rsidRPr="00F01728">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F01728"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sidRPr="00F01728">
              <w:rPr>
                <w:rFonts w:ascii="Arial" w:hAnsi="Arial" w:cs="Arial"/>
                <w:sz w:val="20"/>
                <w:szCs w:val="20"/>
                <w:lang w:eastAsia="en-US"/>
              </w:rPr>
              <w:t>Dotknuté nehnuteľnosti môžu byť:</w:t>
            </w:r>
          </w:p>
          <w:p w14:paraId="7C10BB2D"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vo výlučnom vlastníctve žiadateľa,</w:t>
            </w:r>
          </w:p>
          <w:p w14:paraId="28E9B618"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podielovom spoluvlastníctve,</w:t>
            </w:r>
          </w:p>
          <w:p w14:paraId="28FB7D3A"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bezpodielovom spoluvlastníctve manželov,</w:t>
            </w:r>
          </w:p>
          <w:p w14:paraId="52FFF0FC"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nájme,</w:t>
            </w:r>
          </w:p>
          <w:p w14:paraId="3FCCE85C" w14:textId="77777777"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podnájme,</w:t>
            </w:r>
          </w:p>
          <w:p w14:paraId="7DBFDCF5" w14:textId="77777777" w:rsidR="000D2120" w:rsidRPr="00F01728" w:rsidRDefault="000D2120" w:rsidP="000D2120">
            <w:pPr>
              <w:pStyle w:val="Odsekzoznamu"/>
              <w:widowControl w:val="0"/>
              <w:numPr>
                <w:ilvl w:val="0"/>
                <w:numId w:val="27"/>
              </w:numPr>
              <w:spacing w:before="60" w:after="60" w:line="240" w:lineRule="auto"/>
              <w:ind w:right="85"/>
              <w:contextualSpacing w:val="0"/>
              <w:jc w:val="both"/>
              <w:rPr>
                <w:ins w:id="364" w:author="NTB2-20180123" w:date="2023-01-02T11:26:00Z"/>
                <w:rFonts w:ascii="Arial" w:hAnsi="Arial" w:cs="Arial"/>
                <w:sz w:val="20"/>
                <w:szCs w:val="20"/>
                <w:lang w:eastAsia="en-US"/>
              </w:rPr>
            </w:pPr>
            <w:ins w:id="365" w:author="NTB2-20180123" w:date="2023-01-02T11:26:00Z">
              <w:r w:rsidRPr="00F01728">
                <w:rPr>
                  <w:rFonts w:ascii="Arial" w:hAnsi="Arial" w:cs="Arial"/>
                  <w:sz w:val="20"/>
                  <w:szCs w:val="20"/>
                  <w:lang w:eastAsia="en-US"/>
                </w:rPr>
                <w:t xml:space="preserve">užívané na základe iného titulu, </w:t>
              </w:r>
            </w:ins>
          </w:p>
          <w:p w14:paraId="32FAF215" w14:textId="602709DA" w:rsidR="00997F82" w:rsidRPr="00F01728"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F01728">
              <w:rPr>
                <w:rFonts w:ascii="Arial" w:hAnsi="Arial" w:cs="Arial"/>
                <w:sz w:val="20"/>
                <w:szCs w:val="20"/>
                <w:lang w:eastAsia="en-US"/>
              </w:rPr>
              <w:t>v kombinácii týchto vzťahov</w:t>
            </w:r>
          </w:p>
          <w:p w14:paraId="258C5F88" w14:textId="694BE423" w:rsidR="00997F82" w:rsidRPr="00F01728"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F01728">
              <w:rPr>
                <w:rFonts w:ascii="Arial" w:hAnsi="Arial" w:cs="Arial"/>
                <w:sz w:val="20"/>
                <w:szCs w:val="20"/>
                <w:lang w:eastAsia="en-US"/>
              </w:rPr>
              <w:t>Nehnuteľnosti musia byť majetkovoprávne vysporiadané tak, aby v súlade s právnymi predpismi bolo nepochybné, že žiadateľ je oprávnený nehnuteľnosti užívať počas celého obdobia od plánovaného začatia prác na projekte do uplynutia 3 rokov, ktoré nasledujú po ukončení projektu.</w:t>
            </w:r>
          </w:p>
          <w:p w14:paraId="60E2E3F9" w14:textId="77777777" w:rsidR="00997F82" w:rsidRPr="00F01728"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F01728">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F01728"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F01728">
              <w:rPr>
                <w:rFonts w:ascii="Arial" w:hAnsi="Arial" w:cs="Arial"/>
                <w:bCs/>
                <w:sz w:val="20"/>
                <w:szCs w:val="20"/>
              </w:rPr>
              <w:lastRenderedPageBreak/>
              <w:t>Žiadateľ predkladá v prípade:</w:t>
            </w:r>
          </w:p>
          <w:p w14:paraId="44A9F12A" w14:textId="3CC323F5" w:rsidR="00997F82" w:rsidRPr="00F01728"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F01728">
              <w:rPr>
                <w:rFonts w:ascii="Arial" w:hAnsi="Arial" w:cs="Arial"/>
                <w:bCs/>
                <w:sz w:val="20"/>
                <w:szCs w:val="20"/>
              </w:rPr>
              <w:t xml:space="preserve">výlučného vlastníctva, </w:t>
            </w:r>
            <w:ins w:id="366" w:author="NTB2-20180123" w:date="2023-01-02T11:27:00Z">
              <w:r w:rsidR="0090789D" w:rsidRPr="00F01728">
                <w:rPr>
                  <w:rFonts w:ascii="Arial" w:hAnsi="Arial" w:cs="Arial"/>
                  <w:bCs/>
                  <w:sz w:val="20"/>
                  <w:szCs w:val="20"/>
                </w:rPr>
                <w:t xml:space="preserve">ŽoPr, kde v tabuľke 3 uvádza identifikačné znaky </w:t>
              </w:r>
            </w:ins>
            <w:del w:id="367" w:author="NTB2-20180123" w:date="2023-01-02T11:27:00Z">
              <w:r w:rsidRPr="00F01728" w:rsidDel="0090789D">
                <w:rPr>
                  <w:rFonts w:ascii="Arial" w:hAnsi="Arial" w:cs="Arial"/>
                  <w:bCs/>
                  <w:sz w:val="20"/>
                  <w:szCs w:val="20"/>
                </w:rPr>
                <w:delText>výpis z listu vlastníctva k </w:delText>
              </w:r>
            </w:del>
            <w:r w:rsidRPr="00F01728">
              <w:rPr>
                <w:rFonts w:ascii="Arial" w:hAnsi="Arial" w:cs="Arial"/>
                <w:bCs/>
                <w:sz w:val="20"/>
                <w:szCs w:val="20"/>
              </w:rPr>
              <w:t>predmetnej nehnuteľnosti,</w:t>
            </w:r>
          </w:p>
          <w:p w14:paraId="76E71CE0" w14:textId="77777777" w:rsidR="00997F82" w:rsidRPr="00F01728"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F01728">
              <w:rPr>
                <w:rFonts w:ascii="Arial" w:hAnsi="Arial" w:cs="Arial"/>
                <w:bCs/>
                <w:sz w:val="20"/>
                <w:szCs w:val="20"/>
              </w:rPr>
              <w:t xml:space="preserve">podielového spoluvlastníctva: </w:t>
            </w:r>
          </w:p>
          <w:p w14:paraId="1B4BBD35" w14:textId="0ED31295" w:rsidR="00997F82" w:rsidRPr="00F01728" w:rsidRDefault="0090789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68" w:author="NTB2-20180123" w:date="2023-01-02T11:28:00Z">
              <w:r w:rsidRPr="00F01728">
                <w:rPr>
                  <w:rFonts w:ascii="Arial" w:hAnsi="Arial" w:cs="Arial"/>
                  <w:bCs/>
                  <w:sz w:val="20"/>
                  <w:szCs w:val="20"/>
                </w:rPr>
                <w:t xml:space="preserve">ŽoPr, kde v tabuľke 3 uvádza identifikačné znaky </w:t>
              </w:r>
            </w:ins>
            <w:del w:id="369" w:author="NTB2-20180123" w:date="2023-01-02T11:28:00Z">
              <w:r w:rsidR="00997F82" w:rsidRPr="00F01728" w:rsidDel="0090789D">
                <w:rPr>
                  <w:rFonts w:ascii="Arial" w:hAnsi="Arial" w:cs="Arial"/>
                  <w:bCs/>
                  <w:sz w:val="20"/>
                  <w:szCs w:val="20"/>
                </w:rPr>
                <w:delText>výpis z listu vlastníctva k </w:delText>
              </w:r>
            </w:del>
            <w:r w:rsidR="00997F82" w:rsidRPr="00F01728">
              <w:rPr>
                <w:rFonts w:ascii="Arial" w:hAnsi="Arial" w:cs="Arial"/>
                <w:bCs/>
                <w:sz w:val="20"/>
                <w:szCs w:val="20"/>
              </w:rPr>
              <w:t>predmetnej nehnuteľnosti a</w:t>
            </w:r>
          </w:p>
          <w:p w14:paraId="43A6493C"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súhlas každého spoluvlastníka podľa §139 Občianskeho zákonníka ako súhlas ostatných podielových spoluvlastníkov na hospodárenie so spoločnou vecou,</w:t>
            </w:r>
          </w:p>
          <w:p w14:paraId="07CED243" w14:textId="77777777" w:rsidR="00997F82" w:rsidRPr="00F01728"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F01728">
              <w:rPr>
                <w:rFonts w:ascii="Arial" w:hAnsi="Arial" w:cs="Arial"/>
                <w:bCs/>
                <w:sz w:val="20"/>
                <w:szCs w:val="20"/>
              </w:rPr>
              <w:t>bezpodielového spoluvlastníctva manželov:</w:t>
            </w:r>
          </w:p>
          <w:p w14:paraId="24650C17" w14:textId="3166D19F" w:rsidR="00997F82" w:rsidRPr="00F01728" w:rsidRDefault="0090789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70" w:author="NTB2-20180123" w:date="2023-01-02T11:29:00Z">
              <w:r w:rsidRPr="00F01728">
                <w:rPr>
                  <w:rFonts w:ascii="Arial" w:hAnsi="Arial" w:cs="Arial"/>
                  <w:bCs/>
                  <w:sz w:val="20"/>
                  <w:szCs w:val="20"/>
                </w:rPr>
                <w:t xml:space="preserve">ŽoPr, kde v tabuľke 3 uvádza identifikačné znaky </w:t>
              </w:r>
            </w:ins>
            <w:del w:id="371" w:author="NTB2-20180123" w:date="2023-01-02T11:29:00Z">
              <w:r w:rsidR="00997F82" w:rsidRPr="00F01728" w:rsidDel="0090789D">
                <w:rPr>
                  <w:rFonts w:ascii="Arial" w:hAnsi="Arial" w:cs="Arial"/>
                  <w:bCs/>
                  <w:sz w:val="20"/>
                  <w:szCs w:val="20"/>
                </w:rPr>
                <w:delText>výpis z listu vlastníctva k </w:delText>
              </w:r>
            </w:del>
            <w:r w:rsidR="00997F82" w:rsidRPr="00F01728">
              <w:rPr>
                <w:rFonts w:ascii="Arial" w:hAnsi="Arial" w:cs="Arial"/>
                <w:bCs/>
                <w:sz w:val="20"/>
                <w:szCs w:val="20"/>
              </w:rPr>
              <w:t>predmetnej nehnuteľnosti a</w:t>
            </w:r>
          </w:p>
          <w:p w14:paraId="538D873A"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súhlas manžela/manželka podľa §145 ods. 1 Občianskeho zákonníka,</w:t>
            </w:r>
          </w:p>
          <w:p w14:paraId="7382863D" w14:textId="77777777" w:rsidR="00997F82" w:rsidRPr="00F01728"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F01728">
              <w:rPr>
                <w:rFonts w:ascii="Arial" w:hAnsi="Arial" w:cs="Arial"/>
                <w:bCs/>
                <w:sz w:val="20"/>
                <w:szCs w:val="20"/>
              </w:rPr>
              <w:t>nájmu</w:t>
            </w:r>
          </w:p>
          <w:p w14:paraId="7164BB6F" w14:textId="69C019AA" w:rsidR="00997F82" w:rsidRPr="00F01728" w:rsidRDefault="0090789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72" w:author="NTB2-20180123" w:date="2023-01-02T11:29:00Z">
              <w:r w:rsidRPr="00F01728">
                <w:rPr>
                  <w:rFonts w:ascii="Arial" w:hAnsi="Arial" w:cs="Arial"/>
                  <w:bCs/>
                  <w:sz w:val="20"/>
                  <w:szCs w:val="20"/>
                </w:rPr>
                <w:t>ŽoPr, kde v tabuľke 3 uvádza identifikačné znaky</w:t>
              </w:r>
            </w:ins>
            <w:del w:id="373" w:author="NTB2-20180123" w:date="2023-01-02T11:29:00Z">
              <w:r w:rsidR="00997F82" w:rsidRPr="00F01728" w:rsidDel="0090789D">
                <w:rPr>
                  <w:rFonts w:ascii="Arial" w:hAnsi="Arial" w:cs="Arial"/>
                  <w:bCs/>
                  <w:sz w:val="20"/>
                  <w:szCs w:val="20"/>
                </w:rPr>
                <w:delText>výpis z listu vlastníctva k</w:delText>
              </w:r>
            </w:del>
            <w:r w:rsidR="00997F82" w:rsidRPr="00F01728">
              <w:rPr>
                <w:rFonts w:ascii="Arial" w:hAnsi="Arial" w:cs="Arial"/>
                <w:bCs/>
                <w:sz w:val="20"/>
                <w:szCs w:val="20"/>
              </w:rPr>
              <w:t> predmetnej nehnuteľnosti a</w:t>
            </w:r>
          </w:p>
          <w:p w14:paraId="4077731B"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platnú nájomnú zmluvu</w:t>
            </w:r>
          </w:p>
          <w:p w14:paraId="0D366B23" w14:textId="77777777" w:rsidR="00997F82" w:rsidRPr="00F01728" w:rsidRDefault="00997F82" w:rsidP="009A2E0F">
            <w:pPr>
              <w:pStyle w:val="Odsekzoznamu"/>
              <w:widowControl w:val="0"/>
              <w:numPr>
                <w:ilvl w:val="0"/>
                <w:numId w:val="21"/>
              </w:numPr>
              <w:spacing w:before="120" w:after="0" w:line="240" w:lineRule="auto"/>
              <w:ind w:right="85" w:hanging="357"/>
              <w:contextualSpacing w:val="0"/>
              <w:jc w:val="both"/>
              <w:rPr>
                <w:rFonts w:ascii="Arial" w:hAnsi="Arial" w:cs="Arial"/>
                <w:bCs/>
                <w:sz w:val="20"/>
                <w:szCs w:val="20"/>
              </w:rPr>
            </w:pPr>
            <w:r w:rsidRPr="00F01728">
              <w:rPr>
                <w:rFonts w:ascii="Arial" w:hAnsi="Arial" w:cs="Arial"/>
                <w:bCs/>
                <w:sz w:val="20"/>
                <w:szCs w:val="20"/>
              </w:rPr>
              <w:t>podnájmu</w:t>
            </w:r>
          </w:p>
          <w:p w14:paraId="7BB8C2CD" w14:textId="112A03C6" w:rsidR="00997F82" w:rsidRPr="00F01728" w:rsidRDefault="0090789D" w:rsidP="009A2E0F">
            <w:pPr>
              <w:pStyle w:val="Odsekzoznamu"/>
              <w:widowControl w:val="0"/>
              <w:numPr>
                <w:ilvl w:val="0"/>
                <w:numId w:val="16"/>
              </w:numPr>
              <w:spacing w:after="60" w:line="240" w:lineRule="auto"/>
              <w:ind w:left="1213" w:right="85" w:hanging="357"/>
              <w:contextualSpacing w:val="0"/>
              <w:jc w:val="both"/>
              <w:rPr>
                <w:rFonts w:ascii="Arial" w:hAnsi="Arial" w:cs="Arial"/>
                <w:bCs/>
                <w:sz w:val="20"/>
                <w:szCs w:val="20"/>
              </w:rPr>
            </w:pPr>
            <w:ins w:id="374" w:author="NTB2-20180123" w:date="2023-01-02T11:30:00Z">
              <w:r w:rsidRPr="00F01728">
                <w:rPr>
                  <w:rFonts w:ascii="Arial" w:hAnsi="Arial" w:cs="Arial"/>
                  <w:bCs/>
                  <w:sz w:val="20"/>
                  <w:szCs w:val="20"/>
                </w:rPr>
                <w:t>ŽoPr, kde v tabuľke 3 uvádza identifikačné znaky</w:t>
              </w:r>
            </w:ins>
            <w:del w:id="375" w:author="NTB2-20180123" w:date="2023-01-02T11:30:00Z">
              <w:r w:rsidR="00997F82" w:rsidRPr="00F01728" w:rsidDel="0090789D">
                <w:rPr>
                  <w:rFonts w:ascii="Arial" w:hAnsi="Arial" w:cs="Arial"/>
                  <w:bCs/>
                  <w:sz w:val="20"/>
                  <w:szCs w:val="20"/>
                </w:rPr>
                <w:delText>výpis z listu vlastníctva k</w:delText>
              </w:r>
            </w:del>
            <w:r w:rsidR="00997F82" w:rsidRPr="00F01728">
              <w:rPr>
                <w:rFonts w:ascii="Arial" w:hAnsi="Arial" w:cs="Arial"/>
                <w:bCs/>
                <w:sz w:val="20"/>
                <w:szCs w:val="20"/>
              </w:rPr>
              <w:t> predmetnej nehnuteľnosti,</w:t>
            </w:r>
          </w:p>
          <w:p w14:paraId="7A162F4D"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platnú nájomnú zmluvu a</w:t>
            </w:r>
          </w:p>
          <w:p w14:paraId="40218E7D" w14:textId="77777777" w:rsidR="00997F82" w:rsidRPr="00F01728"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F01728">
              <w:rPr>
                <w:rFonts w:ascii="Arial" w:hAnsi="Arial" w:cs="Arial"/>
                <w:bCs/>
                <w:sz w:val="20"/>
                <w:szCs w:val="20"/>
              </w:rPr>
              <w:t>platnú podnájomnú zmluvu.</w:t>
            </w:r>
          </w:p>
          <w:p w14:paraId="252973E3" w14:textId="2AA3D93A" w:rsidR="00315CA7" w:rsidRPr="00F01728" w:rsidRDefault="00315CA7" w:rsidP="00F01728">
            <w:pPr>
              <w:pStyle w:val="Odsekzoznamu"/>
              <w:widowControl w:val="0"/>
              <w:spacing w:before="240" w:after="120" w:line="240" w:lineRule="auto"/>
              <w:ind w:left="85" w:right="85"/>
              <w:contextualSpacing w:val="0"/>
              <w:jc w:val="both"/>
              <w:rPr>
                <w:ins w:id="376" w:author="Harachová, Michaela" w:date="2023-01-23T10:07:00Z"/>
                <w:rFonts w:ascii="Arial" w:hAnsi="Arial" w:cs="Arial"/>
                <w:bCs/>
                <w:sz w:val="20"/>
                <w:szCs w:val="20"/>
              </w:rPr>
            </w:pPr>
            <w:ins w:id="377" w:author="Harachová, Michaela" w:date="2023-01-23T10:07:00Z">
              <w:r w:rsidRPr="00F01728">
                <w:rPr>
                  <w:rFonts w:ascii="Arial" w:hAnsi="Arial" w:cs="Arial"/>
                  <w:bCs/>
                  <w:sz w:val="20"/>
                  <w:szCs w:val="20"/>
                </w:rPr>
                <w:t>Skutočnosť, že ide o líniovú stavbu musí byť zrejmá zo stavebného povolenia.</w:t>
              </w:r>
            </w:ins>
          </w:p>
          <w:p w14:paraId="4AC75053" w14:textId="327A9EC3" w:rsidR="00997F82" w:rsidRPr="00F01728"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F01728">
              <w:rPr>
                <w:rFonts w:ascii="Arial" w:hAnsi="Arial" w:cs="Arial"/>
                <w:bCs/>
                <w:sz w:val="20"/>
                <w:szCs w:val="20"/>
              </w:rPr>
              <w:t>Náležitosti dokumentov:</w:t>
            </w:r>
          </w:p>
          <w:p w14:paraId="3F9E2444" w14:textId="0F64231B" w:rsidR="00997F82" w:rsidRPr="00F01728"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F01728">
              <w:rPr>
                <w:rFonts w:ascii="Arial" w:hAnsi="Arial" w:cs="Arial"/>
                <w:bCs/>
                <w:sz w:val="20"/>
                <w:szCs w:val="20"/>
              </w:rPr>
              <w:t xml:space="preserve">Nájomná zmluva, </w:t>
            </w:r>
            <w:r w:rsidR="00547D71" w:rsidRPr="00F01728">
              <w:rPr>
                <w:rFonts w:ascii="Arial" w:hAnsi="Arial" w:cs="Arial"/>
                <w:bCs/>
                <w:sz w:val="20"/>
                <w:szCs w:val="20"/>
              </w:rPr>
              <w:t xml:space="preserve">podnájomná zmluva, </w:t>
            </w:r>
            <w:r w:rsidRPr="00F01728">
              <w:rPr>
                <w:rFonts w:ascii="Arial" w:hAnsi="Arial" w:cs="Arial"/>
                <w:bCs/>
                <w:sz w:val="20"/>
                <w:szCs w:val="20"/>
              </w:rPr>
              <w:t xml:space="preserve">súhlas podielového, resp. bezpodielového spoluvlastníka musí byť uzatvorená/udelený: </w:t>
            </w:r>
          </w:p>
          <w:p w14:paraId="30E22091" w14:textId="77777777" w:rsidR="00997F82" w:rsidRPr="00F01728"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F01728">
              <w:rPr>
                <w:rFonts w:ascii="Arial" w:hAnsi="Arial" w:cs="Arial"/>
                <w:bCs/>
                <w:sz w:val="20"/>
                <w:szCs w:val="20"/>
              </w:rPr>
              <w:t xml:space="preserve">na dobu neurčitú, alebo </w:t>
            </w:r>
          </w:p>
          <w:p w14:paraId="6E0828AC" w14:textId="1F7C056F" w:rsidR="00997F82" w:rsidRPr="00F01728"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F01728">
              <w:rPr>
                <w:rFonts w:ascii="Arial" w:hAnsi="Arial" w:cs="Arial"/>
                <w:bCs/>
                <w:sz w:val="20"/>
                <w:szCs w:val="20"/>
              </w:rPr>
              <w:t xml:space="preserve">na dobu určitú, ktorá zahŕňa minimálne obdobie od začatia prác na projekte do uplynutia obdobia udržateľnosti projektu, t.j. 3 rokov, po finančnom ukončení projektu. </w:t>
            </w:r>
          </w:p>
          <w:p w14:paraId="7C11E1C9" w14:textId="0CBA5BCF" w:rsidR="00997F82" w:rsidRPr="00F01728" w:rsidDel="0090789D" w:rsidRDefault="00997F82" w:rsidP="009A2E0F">
            <w:pPr>
              <w:pStyle w:val="Odsekzoznamu"/>
              <w:widowControl w:val="0"/>
              <w:spacing w:before="120" w:after="0" w:line="240" w:lineRule="auto"/>
              <w:ind w:left="142" w:right="85"/>
              <w:contextualSpacing w:val="0"/>
              <w:jc w:val="both"/>
              <w:rPr>
                <w:del w:id="378" w:author="NTB2-20180123" w:date="2023-01-02T11:30:00Z"/>
                <w:rFonts w:ascii="Arial" w:hAnsi="Arial" w:cs="Arial"/>
                <w:bCs/>
                <w:sz w:val="20"/>
                <w:szCs w:val="20"/>
              </w:rPr>
            </w:pPr>
            <w:del w:id="379" w:author="NTB2-20180123" w:date="2023-01-02T11:30:00Z">
              <w:r w:rsidRPr="00F01728" w:rsidDel="0090789D">
                <w:rPr>
                  <w:rFonts w:ascii="Arial" w:hAnsi="Arial" w:cs="Arial"/>
                  <w:bCs/>
                  <w:sz w:val="20"/>
                  <w:szCs w:val="20"/>
                </w:rPr>
                <w:delText xml:space="preserve">Výpis z listu vlastníctva: </w:delText>
              </w:r>
            </w:del>
          </w:p>
          <w:p w14:paraId="550FE224" w14:textId="6FD349C7" w:rsidR="00997F82" w:rsidRPr="00F01728" w:rsidDel="0090789D" w:rsidRDefault="00997F82" w:rsidP="00CD453C">
            <w:pPr>
              <w:pStyle w:val="Odsekzoznamu"/>
              <w:widowControl w:val="0"/>
              <w:numPr>
                <w:ilvl w:val="0"/>
                <w:numId w:val="16"/>
              </w:numPr>
              <w:spacing w:before="60" w:after="60" w:line="240" w:lineRule="auto"/>
              <w:ind w:right="85"/>
              <w:contextualSpacing w:val="0"/>
              <w:jc w:val="both"/>
              <w:rPr>
                <w:del w:id="380" w:author="NTB2-20180123" w:date="2023-01-02T11:30:00Z"/>
                <w:rFonts w:ascii="Arial" w:hAnsi="Arial" w:cs="Arial"/>
                <w:bCs/>
                <w:sz w:val="20"/>
                <w:szCs w:val="20"/>
              </w:rPr>
            </w:pPr>
            <w:del w:id="381" w:author="NTB2-20180123" w:date="2023-01-02T11:30:00Z">
              <w:r w:rsidRPr="00F01728" w:rsidDel="0090789D">
                <w:rPr>
                  <w:rFonts w:ascii="Arial" w:hAnsi="Arial" w:cs="Arial"/>
                  <w:bCs/>
                  <w:sz w:val="20"/>
                  <w:szCs w:val="20"/>
                </w:rPr>
                <w:delText xml:space="preserve">môže byť čiastočný, </w:delText>
              </w:r>
            </w:del>
          </w:p>
          <w:p w14:paraId="5D635E4F" w14:textId="7A8F1F11" w:rsidR="00997F82" w:rsidRPr="00F01728" w:rsidDel="0090789D" w:rsidRDefault="00997F82" w:rsidP="00CD453C">
            <w:pPr>
              <w:pStyle w:val="Odsekzoznamu"/>
              <w:widowControl w:val="0"/>
              <w:numPr>
                <w:ilvl w:val="0"/>
                <w:numId w:val="16"/>
              </w:numPr>
              <w:spacing w:before="60" w:after="60" w:line="240" w:lineRule="auto"/>
              <w:ind w:right="85"/>
              <w:contextualSpacing w:val="0"/>
              <w:jc w:val="both"/>
              <w:rPr>
                <w:del w:id="382" w:author="NTB2-20180123" w:date="2023-01-02T11:30:00Z"/>
                <w:rFonts w:ascii="Arial" w:hAnsi="Arial" w:cs="Arial"/>
                <w:bCs/>
                <w:sz w:val="20"/>
                <w:szCs w:val="20"/>
              </w:rPr>
            </w:pPr>
            <w:del w:id="383" w:author="NTB2-20180123" w:date="2023-01-02T11:30:00Z">
              <w:r w:rsidRPr="00F01728" w:rsidDel="0090789D">
                <w:rPr>
                  <w:rFonts w:ascii="Arial" w:hAnsi="Arial" w:cs="Arial"/>
                  <w:bCs/>
                  <w:sz w:val="20"/>
                  <w:szCs w:val="20"/>
                </w:rPr>
                <w:delText xml:space="preserve">preukazuje vlastnícke práva ku všetkým nehnuteľnostiam, ktoré sa majú zhodnotiť z prostriedkov príspevku, </w:delText>
              </w:r>
            </w:del>
          </w:p>
          <w:p w14:paraId="4825F7BB" w14:textId="1DAA3990" w:rsidR="00997F82" w:rsidRPr="00F01728" w:rsidDel="0090789D" w:rsidRDefault="00997F82" w:rsidP="00CD453C">
            <w:pPr>
              <w:pStyle w:val="Odsekzoznamu"/>
              <w:widowControl w:val="0"/>
              <w:numPr>
                <w:ilvl w:val="0"/>
                <w:numId w:val="16"/>
              </w:numPr>
              <w:spacing w:before="60" w:after="60" w:line="240" w:lineRule="auto"/>
              <w:ind w:right="85"/>
              <w:contextualSpacing w:val="0"/>
              <w:jc w:val="both"/>
              <w:rPr>
                <w:del w:id="384" w:author="NTB2-20180123" w:date="2023-01-02T11:30:00Z"/>
                <w:rFonts w:ascii="Arial" w:hAnsi="Arial" w:cs="Arial"/>
                <w:bCs/>
                <w:sz w:val="20"/>
                <w:szCs w:val="20"/>
              </w:rPr>
            </w:pPr>
            <w:del w:id="385" w:author="NTB2-20180123" w:date="2023-01-02T11:30:00Z">
              <w:r w:rsidRPr="00F01728" w:rsidDel="0090789D">
                <w:rPr>
                  <w:rFonts w:ascii="Arial" w:hAnsi="Arial" w:cs="Arial"/>
                  <w:bCs/>
                  <w:sz w:val="20"/>
                  <w:szCs w:val="20"/>
                </w:rPr>
                <w:delText xml:space="preserve">je postačujúce vytlačený výpis z listu vlastníctva z portálu </w:delText>
              </w:r>
              <w:r w:rsidRPr="00F01728" w:rsidDel="0090789D">
                <w:rPr>
                  <w:sz w:val="24"/>
                </w:rPr>
                <w:fldChar w:fldCharType="begin"/>
              </w:r>
              <w:r w:rsidRPr="00F01728" w:rsidDel="0090789D">
                <w:delInstrText>HYPERLINK "http://www.katasterportal.sk"</w:delInstrText>
              </w:r>
              <w:r w:rsidRPr="00F01728" w:rsidDel="0090789D">
                <w:rPr>
                  <w:sz w:val="24"/>
                </w:rPr>
                <w:fldChar w:fldCharType="separate"/>
              </w:r>
              <w:r w:rsidRPr="00F01728" w:rsidDel="0090789D">
                <w:rPr>
                  <w:rStyle w:val="Hypertextovprepojenie"/>
                  <w:rFonts w:cs="Arial"/>
                  <w:bCs/>
                  <w:sz w:val="20"/>
                  <w:szCs w:val="20"/>
                </w:rPr>
                <w:delText>www.katasterportal.sk</w:delText>
              </w:r>
              <w:r w:rsidRPr="00F01728" w:rsidDel="0090789D">
                <w:rPr>
                  <w:rStyle w:val="Hypertextovprepojenie"/>
                  <w:rFonts w:cs="Arial"/>
                  <w:bCs/>
                  <w:sz w:val="20"/>
                  <w:szCs w:val="20"/>
                </w:rPr>
                <w:fldChar w:fldCharType="end"/>
              </w:r>
              <w:r w:rsidRPr="00F01728" w:rsidDel="0090789D">
                <w:rPr>
                  <w:rFonts w:ascii="Arial" w:hAnsi="Arial" w:cs="Arial"/>
                  <w:bCs/>
                  <w:sz w:val="20"/>
                  <w:szCs w:val="20"/>
                </w:rPr>
                <w:delText xml:space="preserve">, </w:delText>
              </w:r>
            </w:del>
          </w:p>
          <w:p w14:paraId="739DA483" w14:textId="0B579DE3" w:rsidR="00997F82" w:rsidRPr="00F01728" w:rsidDel="0090789D" w:rsidRDefault="00997F82" w:rsidP="00CD453C">
            <w:pPr>
              <w:pStyle w:val="Odsekzoznamu"/>
              <w:widowControl w:val="0"/>
              <w:numPr>
                <w:ilvl w:val="0"/>
                <w:numId w:val="16"/>
              </w:numPr>
              <w:spacing w:before="60" w:after="60" w:line="240" w:lineRule="auto"/>
              <w:ind w:right="85"/>
              <w:contextualSpacing w:val="0"/>
              <w:jc w:val="both"/>
              <w:rPr>
                <w:del w:id="386" w:author="NTB2-20180123" w:date="2023-01-02T11:30:00Z"/>
                <w:rFonts w:ascii="Arial" w:hAnsi="Arial" w:cs="Arial"/>
                <w:bCs/>
                <w:sz w:val="20"/>
                <w:szCs w:val="20"/>
              </w:rPr>
            </w:pPr>
            <w:del w:id="387" w:author="NTB2-20180123" w:date="2023-01-02T11:30:00Z">
              <w:r w:rsidRPr="00F01728" w:rsidDel="0090789D">
                <w:rPr>
                  <w:rFonts w:ascii="Arial" w:hAnsi="Arial" w:cs="Arial"/>
                  <w:bCs/>
                  <w:sz w:val="20"/>
                  <w:szCs w:val="20"/>
                </w:rPr>
                <w:delText>nie je starší ako 3 mesiace ku dňu predloženia ŽoPr,</w:delText>
              </w:r>
            </w:del>
          </w:p>
          <w:p w14:paraId="01BD1ECB" w14:textId="21BFE6F6" w:rsidR="00997F82" w:rsidRPr="00F01728" w:rsidRDefault="00997F82" w:rsidP="0090789D">
            <w:pPr>
              <w:widowControl w:val="0"/>
              <w:spacing w:before="60" w:after="60" w:line="240" w:lineRule="auto"/>
              <w:ind w:right="85"/>
              <w:jc w:val="both"/>
              <w:rPr>
                <w:rFonts w:ascii="Arial" w:hAnsi="Arial" w:cs="Arial"/>
                <w:bCs/>
                <w:sz w:val="20"/>
                <w:szCs w:val="20"/>
              </w:rPr>
            </w:pPr>
            <w:del w:id="388" w:author="NTB2-20180123" w:date="2023-01-02T11:31:00Z">
              <w:r w:rsidRPr="00F01728" w:rsidDel="0090789D">
                <w:rPr>
                  <w:rFonts w:ascii="Arial" w:hAnsi="Arial" w:cs="Arial"/>
                  <w:bCs/>
                  <w:sz w:val="20"/>
                  <w:szCs w:val="20"/>
                </w:rPr>
                <w:delText>s vyznačenou p</w:delText>
              </w:r>
            </w:del>
            <w:ins w:id="389" w:author="NTB2-20180123" w:date="2023-01-02T11:31:00Z">
              <w:r w:rsidR="0090789D" w:rsidRPr="00F01728">
                <w:rPr>
                  <w:rFonts w:ascii="Arial" w:hAnsi="Arial" w:cs="Arial"/>
                  <w:bCs/>
                  <w:sz w:val="20"/>
                  <w:szCs w:val="20"/>
                </w:rPr>
                <w:t>P</w:t>
              </w:r>
            </w:ins>
            <w:r w:rsidRPr="00F01728">
              <w:rPr>
                <w:rFonts w:ascii="Arial" w:hAnsi="Arial" w:cs="Arial"/>
                <w:bCs/>
                <w:sz w:val="20"/>
                <w:szCs w:val="20"/>
              </w:rPr>
              <w:t>lomb</w:t>
            </w:r>
            <w:del w:id="390" w:author="NTB2-20180123" w:date="2023-01-02T11:31:00Z">
              <w:r w:rsidRPr="00F01728" w:rsidDel="0090789D">
                <w:rPr>
                  <w:rFonts w:ascii="Arial" w:hAnsi="Arial" w:cs="Arial"/>
                  <w:bCs/>
                  <w:sz w:val="20"/>
                  <w:szCs w:val="20"/>
                </w:rPr>
                <w:delText>ou</w:delText>
              </w:r>
            </w:del>
            <w:ins w:id="391" w:author="NTB2-20180123" w:date="2023-01-02T11:31:00Z">
              <w:r w:rsidR="0090789D" w:rsidRPr="00F01728">
                <w:rPr>
                  <w:rFonts w:ascii="Arial" w:hAnsi="Arial" w:cs="Arial"/>
                  <w:bCs/>
                  <w:sz w:val="20"/>
                  <w:szCs w:val="20"/>
                </w:rPr>
                <w:t>a na liste vlastníctva</w:t>
              </w:r>
            </w:ins>
            <w:r w:rsidRPr="00F01728">
              <w:rPr>
                <w:rFonts w:ascii="Arial" w:hAnsi="Arial" w:cs="Arial"/>
                <w:bCs/>
                <w:sz w:val="20"/>
                <w:szCs w:val="20"/>
              </w:rPr>
              <w:t xml:space="preserve"> je prípustn</w:t>
            </w:r>
            <w:del w:id="392" w:author="NTB2-20180123" w:date="2023-01-02T11:31:00Z">
              <w:r w:rsidRPr="00F01728" w:rsidDel="0090789D">
                <w:rPr>
                  <w:rFonts w:ascii="Arial" w:hAnsi="Arial" w:cs="Arial"/>
                  <w:bCs/>
                  <w:sz w:val="20"/>
                  <w:szCs w:val="20"/>
                </w:rPr>
                <w:delText>ý</w:delText>
              </w:r>
            </w:del>
            <w:ins w:id="393" w:author="NTB2-20180123" w:date="2023-01-02T11:31:00Z">
              <w:r w:rsidR="0090789D" w:rsidRPr="00F01728">
                <w:rPr>
                  <w:rFonts w:ascii="Arial" w:hAnsi="Arial" w:cs="Arial"/>
                  <w:bCs/>
                  <w:sz w:val="20"/>
                  <w:szCs w:val="20"/>
                </w:rPr>
                <w:t>á</w:t>
              </w:r>
            </w:ins>
            <w:r w:rsidRPr="00F01728">
              <w:rPr>
                <w:rFonts w:ascii="Arial" w:hAnsi="Arial" w:cs="Arial"/>
                <w:bCs/>
                <w:sz w:val="20"/>
                <w:szCs w:val="20"/>
              </w:rPr>
              <w:t xml:space="preserve"> iba za podmienky, že žiadateľ predloží </w:t>
            </w:r>
            <w:del w:id="394" w:author="NTB2-20180123" w:date="2023-01-02T11:32:00Z">
              <w:r w:rsidRPr="00F01728" w:rsidDel="0090789D">
                <w:rPr>
                  <w:rFonts w:ascii="Arial" w:hAnsi="Arial" w:cs="Arial"/>
                  <w:bCs/>
                  <w:sz w:val="20"/>
                  <w:szCs w:val="20"/>
                </w:rPr>
                <w:delText xml:space="preserve">spolu s výpisom listu vlastníctva aj </w:delText>
              </w:r>
            </w:del>
            <w:r w:rsidRPr="00F01728">
              <w:rPr>
                <w:rFonts w:ascii="Arial" w:hAnsi="Arial" w:cs="Arial"/>
                <w:bCs/>
                <w:sz w:val="20"/>
                <w:szCs w:val="20"/>
              </w:rPr>
              <w:t>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F01728" w:rsidRDefault="00997F82" w:rsidP="00CD453C">
            <w:pPr>
              <w:pStyle w:val="Default"/>
              <w:widowControl w:val="0"/>
              <w:spacing w:before="240" w:after="120"/>
              <w:ind w:left="85" w:right="85"/>
              <w:jc w:val="both"/>
              <w:rPr>
                <w:sz w:val="20"/>
                <w:szCs w:val="20"/>
              </w:rPr>
            </w:pPr>
            <w:r w:rsidRPr="00F01728">
              <w:rPr>
                <w:b/>
                <w:bCs/>
                <w:sz w:val="20"/>
                <w:szCs w:val="20"/>
              </w:rPr>
              <w:t>V prípade kombinácie vyššie uvedených právnych vzťahov žiadateľ predkladá všetky vyššie uvedené doklady.</w:t>
            </w:r>
          </w:p>
          <w:p w14:paraId="63E21871" w14:textId="77777777" w:rsidR="00997F82" w:rsidRPr="00F01728" w:rsidRDefault="00997F82" w:rsidP="00CD453C">
            <w:pPr>
              <w:widowControl w:val="0"/>
              <w:spacing w:before="240" w:after="120" w:line="240" w:lineRule="auto"/>
              <w:ind w:left="85" w:right="85"/>
              <w:jc w:val="both"/>
              <w:rPr>
                <w:rFonts w:ascii="Arial" w:hAnsi="Arial" w:cs="Arial"/>
                <w:b/>
                <w:bCs/>
                <w:sz w:val="20"/>
                <w:szCs w:val="20"/>
              </w:rPr>
            </w:pPr>
            <w:r w:rsidRPr="00F01728">
              <w:rPr>
                <w:rFonts w:ascii="Arial" w:hAnsi="Arial" w:cs="Arial"/>
                <w:b/>
                <w:bCs/>
                <w:sz w:val="20"/>
                <w:szCs w:val="20"/>
              </w:rPr>
              <w:t>UPOZORNENIE:</w:t>
            </w:r>
          </w:p>
          <w:p w14:paraId="241AF7E7" w14:textId="272490C1" w:rsidR="00997F82" w:rsidRPr="00F01728" w:rsidRDefault="00FB0591" w:rsidP="00CD453C">
            <w:pPr>
              <w:pStyle w:val="Default"/>
              <w:widowControl w:val="0"/>
              <w:spacing w:before="120" w:after="120"/>
              <w:ind w:left="85" w:right="85"/>
              <w:jc w:val="both"/>
              <w:rPr>
                <w:sz w:val="20"/>
                <w:szCs w:val="20"/>
              </w:rPr>
            </w:pPr>
            <w:r w:rsidRPr="00F01728">
              <w:rPr>
                <w:sz w:val="20"/>
                <w:szCs w:val="20"/>
              </w:rPr>
              <w:t>V prípade</w:t>
            </w:r>
            <w:r w:rsidR="00997F82" w:rsidRPr="00F01728">
              <w:rPr>
                <w:sz w:val="20"/>
                <w:szCs w:val="20"/>
              </w:rPr>
              <w:t xml:space="preserve"> uza</w:t>
            </w:r>
            <w:r w:rsidRPr="00F01728">
              <w:rPr>
                <w:sz w:val="20"/>
                <w:szCs w:val="20"/>
              </w:rPr>
              <w:t>vretia</w:t>
            </w:r>
            <w:r w:rsidR="00997F82" w:rsidRPr="00F01728">
              <w:rPr>
                <w:sz w:val="20"/>
                <w:szCs w:val="20"/>
              </w:rPr>
              <w:t xml:space="preserve"> nájomn</w:t>
            </w:r>
            <w:r w:rsidRPr="00F01728">
              <w:rPr>
                <w:sz w:val="20"/>
                <w:szCs w:val="20"/>
              </w:rPr>
              <w:t>ej</w:t>
            </w:r>
            <w:r w:rsidR="00997F82" w:rsidRPr="00F01728">
              <w:rPr>
                <w:sz w:val="20"/>
                <w:szCs w:val="20"/>
              </w:rPr>
              <w:t xml:space="preserve"> zmluvu s pozemkovým spoločenstvom, </w:t>
            </w:r>
            <w:r w:rsidRPr="00F01728">
              <w:rPr>
                <w:sz w:val="20"/>
                <w:szCs w:val="20"/>
              </w:rPr>
              <w:t>je potrebné</w:t>
            </w:r>
            <w:r w:rsidR="00997F82" w:rsidRPr="00F01728">
              <w:rPr>
                <w:sz w:val="20"/>
                <w:szCs w:val="20"/>
              </w:rPr>
              <w:t xml:space="preserve"> k</w:t>
            </w:r>
            <w:r w:rsidR="00A57C24" w:rsidRPr="00F01728">
              <w:rPr>
                <w:sz w:val="20"/>
                <w:szCs w:val="20"/>
              </w:rPr>
              <w:t> </w:t>
            </w:r>
            <w:r w:rsidR="00997F82" w:rsidRPr="00F01728">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F01728" w:rsidRDefault="00997F82" w:rsidP="00CD453C">
            <w:pPr>
              <w:pStyle w:val="Default"/>
              <w:widowControl w:val="0"/>
              <w:spacing w:before="240" w:after="120"/>
              <w:ind w:left="85" w:right="85"/>
              <w:jc w:val="both"/>
              <w:rPr>
                <w:sz w:val="20"/>
                <w:szCs w:val="20"/>
              </w:rPr>
            </w:pPr>
            <w:r w:rsidRPr="00F01728">
              <w:rPr>
                <w:sz w:val="20"/>
                <w:szCs w:val="20"/>
              </w:rPr>
              <w:t>V prípade, ak ide o pozemkové spoločenstvo:</w:t>
            </w:r>
          </w:p>
          <w:p w14:paraId="3F5AFECF" w14:textId="77777777" w:rsidR="00997F82" w:rsidRPr="00F01728" w:rsidRDefault="00997F82" w:rsidP="00CD453C">
            <w:pPr>
              <w:pStyle w:val="Default"/>
              <w:widowControl w:val="0"/>
              <w:numPr>
                <w:ilvl w:val="0"/>
                <w:numId w:val="28"/>
              </w:numPr>
              <w:ind w:left="873" w:right="85"/>
              <w:jc w:val="both"/>
              <w:rPr>
                <w:sz w:val="20"/>
                <w:szCs w:val="20"/>
              </w:rPr>
            </w:pPr>
            <w:r w:rsidRPr="00F01728">
              <w:rPr>
                <w:sz w:val="20"/>
                <w:szCs w:val="20"/>
              </w:rPr>
              <w:t>zmluva o založení spoločenstva s právnou subjektivitou (jej súčasťou je zoznam vlastníkov podielov spoločnej nehnuteľnosti),</w:t>
            </w:r>
          </w:p>
          <w:p w14:paraId="20EE2198" w14:textId="77777777" w:rsidR="00997F82" w:rsidRPr="00F01728" w:rsidRDefault="00997F82" w:rsidP="00CD453C">
            <w:pPr>
              <w:pStyle w:val="Default"/>
              <w:widowControl w:val="0"/>
              <w:numPr>
                <w:ilvl w:val="0"/>
                <w:numId w:val="28"/>
              </w:numPr>
              <w:ind w:left="873" w:right="85"/>
              <w:jc w:val="both"/>
              <w:rPr>
                <w:sz w:val="20"/>
                <w:szCs w:val="20"/>
              </w:rPr>
            </w:pPr>
            <w:r w:rsidRPr="00F01728">
              <w:rPr>
                <w:sz w:val="20"/>
                <w:szCs w:val="20"/>
              </w:rPr>
              <w:t>stanovy,</w:t>
            </w:r>
          </w:p>
          <w:p w14:paraId="6A8B8840" w14:textId="77777777" w:rsidR="00997F82" w:rsidRPr="00F01728" w:rsidRDefault="00997F82" w:rsidP="00CD453C">
            <w:pPr>
              <w:pStyle w:val="Default"/>
              <w:widowControl w:val="0"/>
              <w:numPr>
                <w:ilvl w:val="0"/>
                <w:numId w:val="28"/>
              </w:numPr>
              <w:ind w:left="873" w:right="85"/>
              <w:jc w:val="both"/>
              <w:rPr>
                <w:sz w:val="20"/>
                <w:szCs w:val="20"/>
              </w:rPr>
            </w:pPr>
            <w:r w:rsidRPr="00F01728">
              <w:rPr>
                <w:sz w:val="20"/>
                <w:szCs w:val="20"/>
              </w:rPr>
              <w:t xml:space="preserve">rozhodnutie valného zhromaždenia o nakladaní so spoločným majetkom spoločenstva, ktoré </w:t>
            </w:r>
            <w:r w:rsidRPr="00F01728">
              <w:rPr>
                <w:sz w:val="20"/>
                <w:szCs w:val="20"/>
              </w:rPr>
              <w:lastRenderedPageBreak/>
              <w:t>oprávňuje zástupcu/zástupcov pozemkového spoločenstva uzatvoriť nájomnú zmluvu.</w:t>
            </w:r>
          </w:p>
          <w:p w14:paraId="6F4B5B77" w14:textId="7A2DDE68" w:rsidR="00997F82" w:rsidRPr="00F01728"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F01728">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r w:rsidR="00836914" w:rsidRPr="00F01728">
              <w:rPr>
                <w:rFonts w:ascii="Arial" w:hAnsi="Arial" w:cs="Arial"/>
                <w:sz w:val="20"/>
                <w:szCs w:val="20"/>
                <w:lang w:eastAsia="en-US"/>
              </w:rPr>
              <w:t xml:space="preserve"> </w:t>
            </w:r>
          </w:p>
          <w:p w14:paraId="1B5CA4A8" w14:textId="67AA18A2" w:rsidR="00997F82" w:rsidRPr="00F01728" w:rsidDel="004B0478" w:rsidRDefault="00997F82" w:rsidP="00CD453C">
            <w:pPr>
              <w:widowControl w:val="0"/>
              <w:spacing w:before="240" w:after="120" w:line="240" w:lineRule="auto"/>
              <w:ind w:left="85" w:right="85"/>
              <w:jc w:val="both"/>
              <w:rPr>
                <w:del w:id="395" w:author="NTB2-20180123" w:date="2023-01-02T11:32:00Z"/>
                <w:rFonts w:ascii="Arial" w:hAnsi="Arial" w:cs="Arial"/>
                <w:b/>
                <w:bCs/>
                <w:sz w:val="20"/>
                <w:szCs w:val="20"/>
              </w:rPr>
            </w:pPr>
            <w:del w:id="396" w:author="NTB2-20180123" w:date="2023-01-02T11:32:00Z">
              <w:r w:rsidRPr="00F01728" w:rsidDel="004B0478">
                <w:rPr>
                  <w:rFonts w:ascii="Arial" w:hAnsi="Arial" w:cs="Arial"/>
                  <w:b/>
                  <w:bCs/>
                  <w:sz w:val="20"/>
                  <w:szCs w:val="20"/>
                </w:rPr>
                <w:delText>Forma predloženia prílohy</w:delText>
              </w:r>
            </w:del>
          </w:p>
          <w:p w14:paraId="4C25854A" w14:textId="5D5D90CE" w:rsidR="00997F82" w:rsidRPr="00F01728" w:rsidDel="004B0478" w:rsidRDefault="00997F82" w:rsidP="00CD453C">
            <w:pPr>
              <w:widowControl w:val="0"/>
              <w:spacing w:before="120" w:after="0" w:line="240" w:lineRule="auto"/>
              <w:ind w:left="85" w:right="85"/>
              <w:jc w:val="both"/>
              <w:rPr>
                <w:del w:id="397" w:author="NTB2-20180123" w:date="2023-01-02T11:32:00Z"/>
                <w:rFonts w:ascii="Arial" w:hAnsi="Arial" w:cs="Arial"/>
                <w:bCs/>
                <w:sz w:val="20"/>
                <w:szCs w:val="20"/>
              </w:rPr>
            </w:pPr>
            <w:del w:id="398" w:author="NTB2-20180123" w:date="2023-01-02T11:32:00Z">
              <w:r w:rsidRPr="00F01728" w:rsidDel="004B0478">
                <w:rPr>
                  <w:rFonts w:ascii="Arial" w:hAnsi="Arial" w:cs="Arial"/>
                  <w:bCs/>
                  <w:sz w:val="20"/>
                  <w:szCs w:val="20"/>
                </w:rPr>
                <w:delText>Listinná: Originál, alebo úradne overená kópia.</w:delText>
              </w:r>
            </w:del>
          </w:p>
          <w:p w14:paraId="567753EE" w14:textId="69890C7E" w:rsidR="00997F82" w:rsidRPr="00F01728" w:rsidRDefault="00997F82" w:rsidP="00CD453C">
            <w:pPr>
              <w:widowControl w:val="0"/>
              <w:spacing w:after="120" w:line="240" w:lineRule="auto"/>
              <w:ind w:left="85" w:right="85"/>
              <w:jc w:val="both"/>
              <w:rPr>
                <w:rFonts w:ascii="Arial Narrow" w:hAnsi="Arial Narrow" w:cs="Arial"/>
                <w:bCs/>
              </w:rPr>
            </w:pPr>
            <w:del w:id="399" w:author="NTB2-20180123" w:date="2023-01-02T11:32:00Z">
              <w:r w:rsidRPr="00F01728" w:rsidDel="004B0478">
                <w:rPr>
                  <w:rFonts w:ascii="Arial" w:hAnsi="Arial" w:cs="Arial"/>
                  <w:bCs/>
                  <w:sz w:val="20"/>
                  <w:szCs w:val="20"/>
                </w:rPr>
                <w:delText>Elektronická: Sken (vo formáte .pdf) na CD/DVD</w:delText>
              </w:r>
            </w:del>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5"/>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7C61CCE4" w14:textId="67745B32" w:rsidR="00997F82" w:rsidRPr="009A2E0F" w:rsidRDefault="00997F82" w:rsidP="009A2E0F">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9A2E0F">
            <w:pPr>
              <w:pStyle w:val="Odsekzoznamu"/>
              <w:numPr>
                <w:ilvl w:val="1"/>
                <w:numId w:val="29"/>
              </w:numPr>
              <w:spacing w:after="60" w:line="240" w:lineRule="auto"/>
              <w:ind w:left="59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21017E37" w14:textId="123B5EC7" w:rsidR="00997F82" w:rsidRPr="00017B59" w:rsidDel="004B0478" w:rsidRDefault="00997F82" w:rsidP="00A57C24">
            <w:pPr>
              <w:spacing w:before="120" w:after="120" w:line="240" w:lineRule="auto"/>
              <w:ind w:left="85" w:right="85"/>
              <w:jc w:val="both"/>
              <w:rPr>
                <w:del w:id="400" w:author="NTB2-20180123" w:date="2023-01-02T11:33:00Z"/>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ins w:id="401" w:author="NTB2-20180123" w:date="2023-01-02T11:32:00Z">
              <w:r w:rsidR="004B0478">
                <w:rPr>
                  <w:rFonts w:ascii="Arial" w:hAnsi="Arial" w:cs="Arial"/>
                  <w:bCs/>
                  <w:sz w:val="20"/>
                  <w:szCs w:val="20"/>
                </w:rPr>
                <w:t xml:space="preserve"> Formulár sa predkladá </w:t>
              </w:r>
              <w:r w:rsidR="004B0478" w:rsidRPr="002C3A60">
                <w:rPr>
                  <w:rFonts w:ascii="Arial" w:hAnsi="Arial" w:cs="Arial"/>
                  <w:bCs/>
                  <w:sz w:val="20"/>
                  <w:szCs w:val="20"/>
                </w:rPr>
                <w:t>vo formáte</w:t>
              </w:r>
            </w:ins>
            <w:ins w:id="402" w:author="NTB2-20180123" w:date="2023-01-02T11:33:00Z">
              <w:r w:rsidR="004B0478">
                <w:rPr>
                  <w:rFonts w:ascii="Arial" w:hAnsi="Arial" w:cs="Arial"/>
                  <w:bCs/>
                  <w:sz w:val="20"/>
                  <w:szCs w:val="20"/>
                </w:rPr>
                <w:t xml:space="preserve"> </w:t>
              </w:r>
            </w:ins>
          </w:p>
          <w:p w14:paraId="17358CB3" w14:textId="5FAF68F1" w:rsidR="00997F82" w:rsidRPr="00D01EF0" w:rsidDel="004B0478" w:rsidRDefault="00997F82" w:rsidP="0042049B">
            <w:pPr>
              <w:spacing w:before="120" w:after="120" w:line="240" w:lineRule="auto"/>
              <w:ind w:left="85" w:right="85"/>
              <w:jc w:val="both"/>
              <w:rPr>
                <w:del w:id="403" w:author="NTB2-20180123" w:date="2023-01-02T11:32:00Z"/>
                <w:rFonts w:ascii="Arial" w:hAnsi="Arial" w:cs="Arial"/>
                <w:b/>
                <w:bCs/>
                <w:sz w:val="20"/>
                <w:szCs w:val="20"/>
              </w:rPr>
            </w:pPr>
            <w:del w:id="404" w:author="NTB2-20180123" w:date="2023-01-02T11:32:00Z">
              <w:r w:rsidRPr="00D01EF0" w:rsidDel="004B0478">
                <w:rPr>
                  <w:rFonts w:ascii="Arial" w:hAnsi="Arial" w:cs="Arial"/>
                  <w:b/>
                  <w:bCs/>
                  <w:sz w:val="20"/>
                  <w:szCs w:val="20"/>
                </w:rPr>
                <w:delText>Forma predloženia prílohy</w:delText>
              </w:r>
            </w:del>
          </w:p>
          <w:p w14:paraId="7C637083" w14:textId="7DE43963" w:rsidR="00997F82" w:rsidRPr="00D01EF0" w:rsidDel="004B0478" w:rsidRDefault="00997F82" w:rsidP="00A57C24">
            <w:pPr>
              <w:spacing w:before="120" w:after="0" w:line="240" w:lineRule="auto"/>
              <w:ind w:left="85" w:right="85"/>
              <w:jc w:val="both"/>
              <w:rPr>
                <w:del w:id="405" w:author="NTB2-20180123" w:date="2023-01-02T11:32:00Z"/>
                <w:rFonts w:ascii="Arial" w:hAnsi="Arial" w:cs="Arial"/>
                <w:bCs/>
                <w:sz w:val="20"/>
                <w:szCs w:val="20"/>
              </w:rPr>
            </w:pPr>
            <w:del w:id="406" w:author="NTB2-20180123" w:date="2023-01-02T11:32:00Z">
              <w:r w:rsidRPr="00D01EF0" w:rsidDel="004B0478">
                <w:rPr>
                  <w:rFonts w:ascii="Arial" w:hAnsi="Arial" w:cs="Arial"/>
                  <w:bCs/>
                  <w:sz w:val="20"/>
                  <w:szCs w:val="20"/>
                </w:rPr>
                <w:delText>Listinná: Originál</w:delText>
              </w:r>
            </w:del>
          </w:p>
          <w:p w14:paraId="0DE0485B" w14:textId="46EDD845" w:rsidR="00997F82" w:rsidRPr="00476864" w:rsidRDefault="00997F82" w:rsidP="00A57C24">
            <w:pPr>
              <w:spacing w:after="120" w:line="240" w:lineRule="auto"/>
              <w:ind w:left="85" w:right="85"/>
              <w:jc w:val="both"/>
              <w:rPr>
                <w:rFonts w:ascii="Arial Narrow" w:hAnsi="Arial Narrow" w:cs="Arial"/>
                <w:bCs/>
              </w:rPr>
            </w:pPr>
            <w:del w:id="407" w:author="NTB2-20180123" w:date="2023-01-02T11:32:00Z">
              <w:r w:rsidRPr="00D01EF0" w:rsidDel="004B0478">
                <w:rPr>
                  <w:rFonts w:ascii="Arial" w:hAnsi="Arial" w:cs="Arial"/>
                  <w:bCs/>
                  <w:sz w:val="20"/>
                  <w:szCs w:val="20"/>
                </w:rPr>
                <w:delText xml:space="preserve">Elektronická: Word (vo formáte </w:delText>
              </w:r>
            </w:del>
            <w:r w:rsidRPr="00D01EF0">
              <w:rPr>
                <w:rFonts w:ascii="Arial" w:hAnsi="Arial" w:cs="Arial"/>
                <w:bCs/>
                <w:sz w:val="20"/>
                <w:szCs w:val="20"/>
              </w:rPr>
              <w:t>.doc</w:t>
            </w:r>
            <w:ins w:id="408" w:author="NTB2-20180123" w:date="2023-01-02T11:33:00Z">
              <w:r w:rsidR="004B0478">
                <w:rPr>
                  <w:rFonts w:ascii="Arial" w:hAnsi="Arial" w:cs="Arial"/>
                  <w:bCs/>
                  <w:sz w:val="20"/>
                  <w:szCs w:val="20"/>
                </w:rPr>
                <w:t>x.</w:t>
              </w:r>
            </w:ins>
            <w:del w:id="409" w:author="NTB2-20180123" w:date="2023-01-02T11:32:00Z">
              <w:r w:rsidRPr="00D01EF0" w:rsidDel="004B0478">
                <w:rPr>
                  <w:rFonts w:ascii="Arial" w:hAnsi="Arial" w:cs="Arial"/>
                  <w:bCs/>
                  <w:sz w:val="20"/>
                  <w:szCs w:val="20"/>
                </w:rPr>
                <w:delText>) na CD/DVD</w:delText>
              </w:r>
            </w:del>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40AFE7AA"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del w:id="410" w:author="NTB2-20180123" w:date="2023-01-02T11:33:00Z">
              <w:r w:rsidRPr="00A22728" w:rsidDel="00A06004">
                <w:rPr>
                  <w:rFonts w:ascii="Arial" w:hAnsi="Arial" w:cs="Arial"/>
                  <w:b/>
                  <w:color w:val="44546A" w:themeColor="text2"/>
                  <w:szCs w:val="19"/>
                </w:rPr>
                <w:delText xml:space="preserve">Doklady preukazujúce </w:delText>
              </w:r>
              <w:r w:rsidDel="00A06004">
                <w:rPr>
                  <w:rFonts w:ascii="Arial" w:hAnsi="Arial" w:cs="Arial"/>
                  <w:b/>
                  <w:color w:val="44546A" w:themeColor="text2"/>
                  <w:szCs w:val="19"/>
                </w:rPr>
                <w:delText>s</w:delText>
              </w:r>
              <w:r w:rsidRPr="004A5C82" w:rsidDel="00A06004">
                <w:rPr>
                  <w:rFonts w:ascii="Arial" w:hAnsi="Arial" w:cs="Arial"/>
                  <w:b/>
                  <w:color w:val="44546A" w:themeColor="text2"/>
                  <w:szCs w:val="19"/>
                </w:rPr>
                <w:delText>úlad s požiadavkami v oblasti dopadu projektu na územia sústavy NATURA 2000</w:delText>
              </w:r>
            </w:del>
          </w:p>
        </w:tc>
      </w:tr>
      <w:tr w:rsidR="007D58CE" w:rsidRPr="006A79F0" w14:paraId="70C34CE1" w14:textId="77777777" w:rsidTr="007D58CE">
        <w:tblPrEx>
          <w:tblCellMar>
            <w:left w:w="108" w:type="dxa"/>
            <w:right w:w="108" w:type="dxa"/>
          </w:tblCellMar>
        </w:tblPrEx>
        <w:tc>
          <w:tcPr>
            <w:tcW w:w="9776" w:type="dxa"/>
          </w:tcPr>
          <w:p w14:paraId="51B0ED1E" w14:textId="67CCF933" w:rsidR="007D58CE" w:rsidDel="00A06004" w:rsidRDefault="007D58CE" w:rsidP="007D58CE">
            <w:pPr>
              <w:pStyle w:val="Odsekzoznamu"/>
              <w:spacing w:before="120" w:after="120" w:line="240" w:lineRule="auto"/>
              <w:ind w:left="85" w:right="85"/>
              <w:contextualSpacing w:val="0"/>
              <w:jc w:val="both"/>
              <w:rPr>
                <w:del w:id="411" w:author="NTB2-20180123" w:date="2023-01-02T11:33:00Z"/>
                <w:rFonts w:ascii="Arial" w:hAnsi="Arial" w:cs="Arial"/>
                <w:bCs/>
                <w:sz w:val="20"/>
                <w:szCs w:val="20"/>
              </w:rPr>
            </w:pPr>
            <w:del w:id="412" w:author="NTB2-20180123" w:date="2023-01-02T11:33:00Z">
              <w:r w:rsidRPr="002F79A9" w:rsidDel="00A06004">
                <w:rPr>
                  <w:rFonts w:ascii="Arial" w:hAnsi="Arial" w:cs="Arial"/>
                  <w:bCs/>
                  <w:sz w:val="20"/>
                  <w:szCs w:val="20"/>
                </w:rPr>
                <w:delText>V rámci tejto prílohy ŽoP</w:delText>
              </w:r>
              <w:r w:rsidDel="00A06004">
                <w:rPr>
                  <w:rFonts w:ascii="Arial" w:hAnsi="Arial" w:cs="Arial"/>
                  <w:bCs/>
                  <w:sz w:val="20"/>
                  <w:szCs w:val="20"/>
                </w:rPr>
                <w:delText>r</w:delText>
              </w:r>
              <w:r w:rsidRPr="002F79A9" w:rsidDel="00A06004">
                <w:rPr>
                  <w:rFonts w:ascii="Arial" w:hAnsi="Arial" w:cs="Arial"/>
                  <w:bCs/>
                  <w:sz w:val="20"/>
                  <w:szCs w:val="20"/>
                </w:rPr>
                <w:delText xml:space="preserve"> žiadateľ predkladá</w:delText>
              </w:r>
              <w:r w:rsidDel="00A06004">
                <w:rPr>
                  <w:rFonts w:ascii="Arial" w:hAnsi="Arial" w:cs="Arial"/>
                  <w:bCs/>
                  <w:sz w:val="20"/>
                  <w:szCs w:val="20"/>
                </w:rPr>
                <w:delText xml:space="preserve"> </w:delText>
              </w:r>
              <w:r w:rsidRPr="002F79A9" w:rsidDel="00A06004">
                <w:rPr>
                  <w:rFonts w:ascii="Arial" w:hAnsi="Arial" w:cs="Arial"/>
                  <w:bCs/>
                  <w:sz w:val="20"/>
                  <w:szCs w:val="20"/>
                </w:rPr>
                <w:delText>pri projekte, pri ktorom realizácia aktivít</w:delText>
              </w:r>
              <w:r w:rsidDel="00A06004">
                <w:rPr>
                  <w:rFonts w:ascii="Arial" w:hAnsi="Arial" w:cs="Arial"/>
                  <w:bCs/>
                  <w:sz w:val="20"/>
                  <w:szCs w:val="20"/>
                </w:rPr>
                <w:delText>:</w:delText>
              </w:r>
            </w:del>
          </w:p>
          <w:p w14:paraId="0B856C0C" w14:textId="7EA6A01F" w:rsidR="007D58CE" w:rsidDel="00A06004" w:rsidRDefault="007D58CE" w:rsidP="007D58CE">
            <w:pPr>
              <w:pStyle w:val="Odsekzoznamu"/>
              <w:numPr>
                <w:ilvl w:val="0"/>
                <w:numId w:val="55"/>
              </w:numPr>
              <w:spacing w:before="60" w:after="60" w:line="240" w:lineRule="auto"/>
              <w:ind w:left="522"/>
              <w:jc w:val="both"/>
              <w:rPr>
                <w:del w:id="413" w:author="NTB2-20180123" w:date="2023-01-02T11:33:00Z"/>
                <w:rFonts w:ascii="Arial" w:hAnsi="Arial" w:cs="Arial"/>
                <w:bCs/>
                <w:sz w:val="20"/>
                <w:szCs w:val="20"/>
              </w:rPr>
            </w:pPr>
            <w:del w:id="414" w:author="NTB2-20180123" w:date="2023-01-02T11:33:00Z">
              <w:r w:rsidRPr="002F79A9" w:rsidDel="00A06004">
                <w:rPr>
                  <w:rFonts w:ascii="Arial" w:hAnsi="Arial" w:cs="Arial"/>
                  <w:bCs/>
                  <w:sz w:val="20"/>
                  <w:szCs w:val="20"/>
                </w:rPr>
                <w:delText>priamo zasahuje na územie patriace do európskej sústavy chránených území</w:delText>
              </w:r>
              <w:r w:rsidDel="00A06004">
                <w:rPr>
                  <w:rFonts w:ascii="Arial" w:hAnsi="Arial" w:cs="Arial"/>
                  <w:bCs/>
                  <w:sz w:val="20"/>
                  <w:szCs w:val="20"/>
                </w:rPr>
                <w:delText xml:space="preserve"> </w:delText>
              </w:r>
              <w:r w:rsidRPr="002F79A9" w:rsidDel="00A06004">
                <w:rPr>
                  <w:rFonts w:ascii="Arial" w:hAnsi="Arial" w:cs="Arial"/>
                  <w:bCs/>
                  <w:sz w:val="20"/>
                  <w:szCs w:val="20"/>
                </w:rPr>
                <w:delText>Natura 2000, alebo pri ktorom je pravdepodobné, že môže mať samostatne alebo s iným projektom alebo plánom na</w:delText>
              </w:r>
              <w:r w:rsidDel="00A06004">
                <w:rPr>
                  <w:rFonts w:ascii="Arial" w:hAnsi="Arial" w:cs="Arial"/>
                  <w:bCs/>
                  <w:sz w:val="20"/>
                  <w:szCs w:val="20"/>
                </w:rPr>
                <w:delText xml:space="preserve"> </w:delText>
              </w:r>
              <w:r w:rsidRPr="002F79A9" w:rsidDel="00A06004">
                <w:rPr>
                  <w:rFonts w:ascii="Arial" w:hAnsi="Arial" w:cs="Arial"/>
                  <w:bCs/>
                  <w:sz w:val="20"/>
                  <w:szCs w:val="20"/>
                </w:rPr>
                <w:delText>tieto územia významný vplyv</w:delText>
              </w:r>
              <w:r w:rsidDel="00A06004">
                <w:rPr>
                  <w:rFonts w:ascii="Arial" w:hAnsi="Arial" w:cs="Arial"/>
                  <w:bCs/>
                  <w:sz w:val="20"/>
                  <w:szCs w:val="20"/>
                </w:rPr>
                <w:delText xml:space="preserve">, </w:delText>
              </w:r>
              <w:r w:rsidRPr="002F79A9" w:rsidDel="00A06004">
                <w:rPr>
                  <w:rFonts w:ascii="Arial" w:hAnsi="Arial" w:cs="Arial"/>
                  <w:b/>
                  <w:bCs/>
                  <w:sz w:val="20"/>
                  <w:szCs w:val="20"/>
                </w:rPr>
                <w:delText>odborné stanovisko</w:delText>
              </w:r>
              <w:r w:rsidRPr="002F79A9" w:rsidDel="00A06004">
                <w:rPr>
                  <w:rFonts w:ascii="Arial" w:hAnsi="Arial" w:cs="Arial"/>
                  <w:bCs/>
                  <w:sz w:val="20"/>
                  <w:szCs w:val="20"/>
                </w:rPr>
                <w:delText xml:space="preserve"> (formou právoplatného rozhodnutia) </w:delText>
              </w:r>
              <w:r w:rsidRPr="002F79A9" w:rsidDel="00A06004">
                <w:rPr>
                  <w:rFonts w:ascii="Arial" w:hAnsi="Arial" w:cs="Arial"/>
                  <w:b/>
                  <w:bCs/>
                  <w:sz w:val="20"/>
                  <w:szCs w:val="20"/>
                </w:rPr>
                <w:delText>okresného úradu v sídle kraja</w:delText>
              </w:r>
              <w:r w:rsidRPr="002F79A9" w:rsidDel="00A06004">
                <w:rPr>
                  <w:rFonts w:ascii="Arial" w:hAnsi="Arial" w:cs="Arial"/>
                  <w:bCs/>
                  <w:sz w:val="20"/>
                  <w:szCs w:val="20"/>
                </w:rPr>
                <w:delText xml:space="preserve"> vydané </w:delText>
              </w:r>
              <w:r w:rsidRPr="003B72B2" w:rsidDel="00A06004">
                <w:rPr>
                  <w:rFonts w:ascii="Arial" w:hAnsi="Arial" w:cs="Arial"/>
                  <w:b/>
                  <w:bCs/>
                  <w:sz w:val="20"/>
                  <w:szCs w:val="20"/>
                </w:rPr>
                <w:delText>podľa § 28 zákona č. 543/2002 Z. z. o ochrane prírody a krajiny</w:delText>
              </w:r>
              <w:r w:rsidRPr="002F79A9" w:rsidDel="00A06004">
                <w:rPr>
                  <w:rFonts w:ascii="Arial" w:hAnsi="Arial" w:cs="Arial"/>
                  <w:bCs/>
                  <w:sz w:val="20"/>
                  <w:szCs w:val="20"/>
                </w:rPr>
                <w:delText xml:space="preserve"> </w:delText>
              </w:r>
              <w:r w:rsidRPr="002F79A9" w:rsidDel="00A06004">
                <w:rPr>
                  <w:rFonts w:ascii="Arial" w:hAnsi="Arial" w:cs="Arial"/>
                  <w:b/>
                  <w:bCs/>
                  <w:sz w:val="20"/>
                  <w:szCs w:val="20"/>
                </w:rPr>
                <w:delText xml:space="preserve">k možnosti významného vplyvu projektu na územia patriace do európskej sústavy chránených území </w:delText>
              </w:r>
              <w:r w:rsidRPr="002F79A9" w:rsidDel="00A06004">
                <w:rPr>
                  <w:rFonts w:ascii="Arial" w:hAnsi="Arial" w:cs="Arial"/>
                  <w:b/>
                  <w:bCs/>
                  <w:sz w:val="20"/>
                  <w:szCs w:val="20"/>
                </w:rPr>
                <w:lastRenderedPageBreak/>
                <w:delText>Natura 2000</w:delText>
              </w:r>
              <w:r w:rsidRPr="002F79A9" w:rsidDel="00A06004">
                <w:rPr>
                  <w:rFonts w:ascii="Arial" w:hAnsi="Arial" w:cs="Arial"/>
                  <w:bCs/>
                  <w:sz w:val="20"/>
                  <w:szCs w:val="20"/>
                </w:rPr>
                <w:delText>, pričom zo stanoviska musí byť zrejmé, že aktivity projektu</w:delText>
              </w:r>
              <w:r w:rsidDel="00A06004">
                <w:rPr>
                  <w:rFonts w:ascii="Arial" w:hAnsi="Arial" w:cs="Arial"/>
                  <w:bCs/>
                  <w:sz w:val="20"/>
                  <w:szCs w:val="20"/>
                </w:rPr>
                <w:delText xml:space="preserve">, resp. </w:delText>
              </w:r>
              <w:r w:rsidRPr="002F79A9" w:rsidDel="00A06004">
                <w:rPr>
                  <w:rFonts w:ascii="Arial" w:hAnsi="Arial" w:cs="Arial"/>
                  <w:bCs/>
                  <w:sz w:val="20"/>
                  <w:szCs w:val="20"/>
                </w:rPr>
                <w:delText>projekt</w:delText>
              </w:r>
              <w:r w:rsidDel="00A06004">
                <w:rPr>
                  <w:rFonts w:ascii="Arial" w:hAnsi="Arial" w:cs="Arial"/>
                  <w:bCs/>
                  <w:sz w:val="20"/>
                  <w:szCs w:val="20"/>
                </w:rPr>
                <w:delText xml:space="preserve"> </w:delText>
              </w:r>
              <w:r w:rsidRPr="002F79A9" w:rsidDel="00A06004">
                <w:rPr>
                  <w:rFonts w:ascii="Arial" w:hAnsi="Arial" w:cs="Arial"/>
                  <w:bCs/>
                  <w:sz w:val="20"/>
                  <w:szCs w:val="20"/>
                </w:rPr>
                <w:delText>pravdepodobne nebude mať významný nepriaznivý vplyv na územia patriace do európskej sústavy chránených území</w:delText>
              </w:r>
              <w:r w:rsidDel="00A06004">
                <w:rPr>
                  <w:rFonts w:ascii="Arial" w:hAnsi="Arial" w:cs="Arial"/>
                  <w:bCs/>
                  <w:sz w:val="20"/>
                  <w:szCs w:val="20"/>
                </w:rPr>
                <w:delText xml:space="preserve"> </w:delText>
              </w:r>
              <w:r w:rsidRPr="002F79A9" w:rsidDel="00A06004">
                <w:rPr>
                  <w:rFonts w:ascii="Arial" w:hAnsi="Arial" w:cs="Arial"/>
                  <w:bCs/>
                  <w:sz w:val="20"/>
                  <w:szCs w:val="20"/>
                </w:rPr>
                <w:delText>Natura 2000;</w:delText>
              </w:r>
            </w:del>
          </w:p>
          <w:p w14:paraId="188EBB2A" w14:textId="4CD16EE0" w:rsidR="007D58CE" w:rsidRPr="003B72B2" w:rsidDel="00A06004" w:rsidRDefault="007D58CE" w:rsidP="007D58CE">
            <w:pPr>
              <w:pStyle w:val="Odsekzoznamu"/>
              <w:numPr>
                <w:ilvl w:val="0"/>
                <w:numId w:val="55"/>
              </w:numPr>
              <w:spacing w:before="60" w:after="60" w:line="240" w:lineRule="auto"/>
              <w:ind w:left="522"/>
              <w:jc w:val="both"/>
              <w:rPr>
                <w:del w:id="415" w:author="NTB2-20180123" w:date="2023-01-02T11:33:00Z"/>
                <w:rFonts w:ascii="Arial" w:hAnsi="Arial" w:cs="Arial"/>
                <w:bCs/>
                <w:sz w:val="20"/>
                <w:szCs w:val="20"/>
              </w:rPr>
            </w:pPr>
            <w:del w:id="416" w:author="NTB2-20180123" w:date="2023-01-02T11:33:00Z">
              <w:r w:rsidRPr="002F79A9" w:rsidDel="00A06004">
                <w:rPr>
                  <w:rFonts w:ascii="Arial" w:hAnsi="Arial" w:cs="Arial"/>
                  <w:bCs/>
                  <w:sz w:val="20"/>
                  <w:szCs w:val="20"/>
                </w:rPr>
                <w:delText>nezasahuje na územia patriace do európskej sústavy chránených území</w:delText>
              </w:r>
              <w:r w:rsidDel="00A06004">
                <w:rPr>
                  <w:rFonts w:ascii="Arial" w:hAnsi="Arial" w:cs="Arial"/>
                  <w:bCs/>
                  <w:sz w:val="20"/>
                  <w:szCs w:val="20"/>
                </w:rPr>
                <w:delText xml:space="preserve"> </w:delText>
              </w:r>
              <w:r w:rsidRPr="002F79A9" w:rsidDel="00A06004">
                <w:rPr>
                  <w:rFonts w:ascii="Arial" w:hAnsi="Arial" w:cs="Arial"/>
                  <w:bCs/>
                  <w:sz w:val="20"/>
                  <w:szCs w:val="20"/>
                </w:rPr>
                <w:delText>Natura 2000, resp. pri ktorom je pravdepodobné, že realizácia aktivít nemôže mať samostatne alebo v</w:delText>
              </w:r>
              <w:r w:rsidDel="00A06004">
                <w:rPr>
                  <w:rFonts w:ascii="Arial" w:hAnsi="Arial" w:cs="Arial"/>
                  <w:bCs/>
                  <w:sz w:val="20"/>
                  <w:szCs w:val="20"/>
                </w:rPr>
                <w:delText> </w:delText>
              </w:r>
              <w:r w:rsidRPr="002F79A9" w:rsidDel="00A06004">
                <w:rPr>
                  <w:rFonts w:ascii="Arial" w:hAnsi="Arial" w:cs="Arial"/>
                  <w:bCs/>
                  <w:sz w:val="20"/>
                  <w:szCs w:val="20"/>
                </w:rPr>
                <w:delText>kombinácii</w:delText>
              </w:r>
              <w:r w:rsidDel="00A06004">
                <w:rPr>
                  <w:rFonts w:ascii="Arial" w:hAnsi="Arial" w:cs="Arial"/>
                  <w:bCs/>
                  <w:sz w:val="20"/>
                  <w:szCs w:val="20"/>
                </w:rPr>
                <w:delText xml:space="preserve"> </w:delText>
              </w:r>
              <w:r w:rsidRPr="002F79A9" w:rsidDel="00A06004">
                <w:rPr>
                  <w:rFonts w:ascii="Arial" w:hAnsi="Arial" w:cs="Arial"/>
                  <w:bCs/>
                  <w:sz w:val="20"/>
                  <w:szCs w:val="20"/>
                </w:rPr>
                <w:delText>s iným projektom alebo plánom na tieto územia významný vplyv</w:delText>
              </w:r>
              <w:r w:rsidDel="00A06004">
                <w:rPr>
                  <w:rFonts w:ascii="Arial" w:hAnsi="Arial" w:cs="Arial"/>
                  <w:bCs/>
                  <w:sz w:val="20"/>
                  <w:szCs w:val="20"/>
                </w:rPr>
                <w:delText xml:space="preserve">, </w:delText>
              </w:r>
              <w:r w:rsidRPr="003B72B2" w:rsidDel="00A06004">
                <w:rPr>
                  <w:rFonts w:ascii="Arial" w:hAnsi="Arial" w:cs="Arial"/>
                  <w:b/>
                  <w:bCs/>
                  <w:sz w:val="20"/>
                  <w:szCs w:val="20"/>
                </w:rPr>
                <w:delText>vyjadrenie okresného úradu podľa §</w:delText>
              </w:r>
              <w:r w:rsidDel="00A06004">
                <w:rPr>
                  <w:rFonts w:ascii="Arial" w:hAnsi="Arial" w:cs="Arial"/>
                  <w:b/>
                  <w:bCs/>
                  <w:sz w:val="20"/>
                  <w:szCs w:val="20"/>
                </w:rPr>
                <w:delText> </w:delText>
              </w:r>
              <w:r w:rsidRPr="003B72B2" w:rsidDel="00A06004">
                <w:rPr>
                  <w:rFonts w:ascii="Arial" w:hAnsi="Arial" w:cs="Arial"/>
                  <w:b/>
                  <w:bCs/>
                  <w:sz w:val="20"/>
                  <w:szCs w:val="20"/>
                </w:rPr>
                <w:delText>9 zákona o</w:delText>
              </w:r>
              <w:r w:rsidDel="00A06004">
                <w:rPr>
                  <w:rFonts w:ascii="Arial" w:hAnsi="Arial" w:cs="Arial"/>
                  <w:b/>
                  <w:bCs/>
                  <w:sz w:val="20"/>
                  <w:szCs w:val="20"/>
                </w:rPr>
                <w:delText> </w:delText>
              </w:r>
              <w:r w:rsidRPr="003B72B2" w:rsidDel="00A06004">
                <w:rPr>
                  <w:rFonts w:ascii="Arial" w:hAnsi="Arial" w:cs="Arial"/>
                  <w:b/>
                  <w:bCs/>
                  <w:sz w:val="20"/>
                  <w:szCs w:val="20"/>
                </w:rPr>
                <w:delText>ochrane prírody a krajiny k plánovanej činnosti</w:delText>
              </w:r>
              <w:r w:rsidRPr="002F79A9" w:rsidDel="00A06004">
                <w:rPr>
                  <w:rFonts w:ascii="Arial" w:hAnsi="Arial" w:cs="Arial"/>
                  <w:bCs/>
                  <w:sz w:val="20"/>
                  <w:szCs w:val="20"/>
                </w:rPr>
                <w:delText>, pričom</w:delText>
              </w:r>
              <w:r w:rsidDel="00A06004">
                <w:rPr>
                  <w:rFonts w:ascii="Arial" w:hAnsi="Arial" w:cs="Arial"/>
                  <w:bCs/>
                  <w:sz w:val="20"/>
                  <w:szCs w:val="20"/>
                </w:rPr>
                <w:delText xml:space="preserve"> </w:delText>
              </w:r>
              <w:r w:rsidRPr="002F79A9" w:rsidDel="00A06004">
                <w:rPr>
                  <w:rFonts w:ascii="Arial" w:hAnsi="Arial" w:cs="Arial"/>
                  <w:bCs/>
                  <w:sz w:val="20"/>
                  <w:szCs w:val="20"/>
                </w:rPr>
                <w:delText>z vyjadrenia musí byť zrejmé, že projekt nenapĺňa znaky plánu a projektu, ktorý pravdepodobne bude mať vplyv na</w:delText>
              </w:r>
              <w:r w:rsidDel="00A06004">
                <w:rPr>
                  <w:rFonts w:ascii="Arial" w:hAnsi="Arial" w:cs="Arial"/>
                  <w:bCs/>
                  <w:sz w:val="20"/>
                  <w:szCs w:val="20"/>
                </w:rPr>
                <w:delText xml:space="preserve"> </w:delText>
              </w:r>
              <w:r w:rsidRPr="002F79A9" w:rsidDel="00A06004">
                <w:rPr>
                  <w:rFonts w:ascii="Arial" w:hAnsi="Arial" w:cs="Arial"/>
                  <w:bCs/>
                  <w:sz w:val="20"/>
                  <w:szCs w:val="20"/>
                </w:rPr>
                <w:delText>územia patriace do európskej sústavy chránených území Natura 2000. Zároveň z obsahu dokumentu musí byť</w:delText>
              </w:r>
              <w:r w:rsidDel="00A06004">
                <w:rPr>
                  <w:rFonts w:ascii="Arial" w:hAnsi="Arial" w:cs="Arial"/>
                  <w:bCs/>
                  <w:sz w:val="20"/>
                  <w:szCs w:val="20"/>
                </w:rPr>
                <w:delText xml:space="preserve"> </w:delText>
              </w:r>
              <w:r w:rsidRPr="002F79A9" w:rsidDel="00A06004">
                <w:rPr>
                  <w:rFonts w:ascii="Arial" w:hAnsi="Arial" w:cs="Arial"/>
                  <w:bCs/>
                  <w:sz w:val="20"/>
                  <w:szCs w:val="20"/>
                </w:rPr>
                <w:delText>jednoznačne identifikovateľné, že vyjadrenie sa týka projektu, ktorý je predmetom ŽoP</w:delText>
              </w:r>
              <w:r w:rsidDel="00A06004">
                <w:rPr>
                  <w:rFonts w:ascii="Arial" w:hAnsi="Arial" w:cs="Arial"/>
                  <w:bCs/>
                  <w:sz w:val="20"/>
                  <w:szCs w:val="20"/>
                </w:rPr>
                <w:delText>r</w:delText>
              </w:r>
              <w:r w:rsidRPr="002F79A9" w:rsidDel="00A06004">
                <w:rPr>
                  <w:rFonts w:ascii="Arial" w:hAnsi="Arial" w:cs="Arial"/>
                  <w:bCs/>
                  <w:sz w:val="20"/>
                  <w:szCs w:val="20"/>
                </w:rPr>
                <w:delText xml:space="preserve"> (t.j. vyjadrenie musí</w:delText>
              </w:r>
              <w:r w:rsidDel="00A06004">
                <w:rPr>
                  <w:rFonts w:ascii="Arial" w:hAnsi="Arial" w:cs="Arial"/>
                  <w:bCs/>
                  <w:sz w:val="20"/>
                  <w:szCs w:val="20"/>
                </w:rPr>
                <w:delText xml:space="preserve"> </w:delText>
              </w:r>
              <w:r w:rsidRPr="003B72B2" w:rsidDel="00A06004">
                <w:rPr>
                  <w:rFonts w:ascii="Arial" w:hAnsi="Arial" w:cs="Arial"/>
                  <w:bCs/>
                  <w:sz w:val="20"/>
                  <w:szCs w:val="20"/>
                </w:rPr>
                <w:delText>obsahovať identifikáciu projektu, popis (charakteristiku a</w:delText>
              </w:r>
              <w:r w:rsidDel="00A06004">
                <w:rPr>
                  <w:rFonts w:ascii="Arial" w:hAnsi="Arial" w:cs="Arial"/>
                  <w:bCs/>
                  <w:sz w:val="20"/>
                  <w:szCs w:val="20"/>
                </w:rPr>
                <w:delText> </w:delText>
              </w:r>
              <w:r w:rsidRPr="003B72B2" w:rsidDel="00A06004">
                <w:rPr>
                  <w:rFonts w:ascii="Arial" w:hAnsi="Arial" w:cs="Arial"/>
                  <w:bCs/>
                  <w:sz w:val="20"/>
                  <w:szCs w:val="20"/>
                </w:rPr>
                <w:delText>parametre) navrhovanej činnosti (príp. popis aktivít projektu),</w:delText>
              </w:r>
              <w:r w:rsidDel="00A06004">
                <w:rPr>
                  <w:rFonts w:ascii="Arial" w:hAnsi="Arial" w:cs="Arial"/>
                  <w:bCs/>
                  <w:sz w:val="20"/>
                  <w:szCs w:val="20"/>
                </w:rPr>
                <w:delText xml:space="preserve"> </w:delText>
              </w:r>
              <w:r w:rsidRPr="00EB387C" w:rsidDel="00A06004">
                <w:rPr>
                  <w:rFonts w:ascii="Arial" w:hAnsi="Arial" w:cs="Arial"/>
                  <w:bCs/>
                  <w:sz w:val="20"/>
                  <w:szCs w:val="20"/>
                </w:rPr>
                <w:delText>ktorá bola predmetom vyjadrenia, lokalizáciu navrhovanej činnosti (projektu), a</w:delText>
              </w:r>
              <w:r w:rsidR="00B676F7" w:rsidDel="00A06004">
                <w:rPr>
                  <w:rFonts w:ascii="Arial" w:hAnsi="Arial" w:cs="Arial"/>
                  <w:bCs/>
                  <w:sz w:val="20"/>
                  <w:szCs w:val="20"/>
                </w:rPr>
                <w:delText> </w:delText>
              </w:r>
              <w:r w:rsidRPr="00EB387C" w:rsidDel="00A06004">
                <w:rPr>
                  <w:rFonts w:ascii="Arial" w:hAnsi="Arial" w:cs="Arial"/>
                  <w:bCs/>
                  <w:sz w:val="20"/>
                  <w:szCs w:val="20"/>
                </w:rPr>
                <w:delText>to až na úrovni parciel, ak je to potrebné pre posúdenie navrhovanej činnosti (projektu) a vyjadrenie príslušného orgánu k navrhovanej činnosti (projektu).</w:delText>
              </w:r>
            </w:del>
          </w:p>
          <w:p w14:paraId="36AEF394" w14:textId="24666D4B" w:rsidR="007D58CE" w:rsidRPr="00D01EF0" w:rsidRDefault="007D58CE" w:rsidP="007D58CE">
            <w:pPr>
              <w:pStyle w:val="Odsekzoznamu"/>
              <w:spacing w:before="240" w:after="120" w:line="240" w:lineRule="auto"/>
              <w:ind w:left="142" w:right="85"/>
              <w:contextualSpacing w:val="0"/>
              <w:jc w:val="both"/>
              <w:rPr>
                <w:rFonts w:ascii="Arial" w:hAnsi="Arial" w:cs="Arial"/>
                <w:bCs/>
                <w:sz w:val="20"/>
                <w:szCs w:val="20"/>
              </w:rPr>
            </w:pPr>
            <w:del w:id="417" w:author="NTB2-20180123" w:date="2023-01-02T11:33:00Z">
              <w:r w:rsidRPr="003B72B2" w:rsidDel="00A06004">
                <w:rPr>
                  <w:rFonts w:ascii="Arial" w:hAnsi="Arial" w:cs="Arial"/>
                  <w:bCs/>
                  <w:sz w:val="20"/>
                  <w:szCs w:val="20"/>
                </w:rPr>
                <w:delText xml:space="preserve">Predloženie prílohy </w:delText>
              </w:r>
              <w:r w:rsidDel="00A06004">
                <w:rPr>
                  <w:rFonts w:ascii="Arial" w:hAnsi="Arial" w:cs="Arial"/>
                  <w:bCs/>
                  <w:sz w:val="20"/>
                  <w:szCs w:val="20"/>
                </w:rPr>
                <w:delText>sa netýka</w:delText>
              </w:r>
              <w:r w:rsidRPr="003B72B2" w:rsidDel="00A06004">
                <w:rPr>
                  <w:rFonts w:ascii="Arial" w:hAnsi="Arial" w:cs="Arial"/>
                  <w:bCs/>
                  <w:sz w:val="20"/>
                  <w:szCs w:val="20"/>
                </w:rPr>
                <w:delText xml:space="preserve"> žiadateľov, ktorí v rámci </w:delText>
              </w:r>
              <w:r w:rsidRPr="003B72B2" w:rsidDel="00A06004">
                <w:rPr>
                  <w:rFonts w:ascii="Arial" w:hAnsi="Arial" w:cs="Arial"/>
                  <w:bCs/>
                  <w:i/>
                  <w:sz w:val="20"/>
                  <w:szCs w:val="20"/>
                </w:rPr>
                <w:delText>Dokladov preukazujúcich plnenie požiadaviek v oblasti posudzovania vplyvov na životné prostredie</w:delText>
              </w:r>
              <w:r w:rsidDel="00A06004">
                <w:rPr>
                  <w:rFonts w:ascii="Arial" w:hAnsi="Arial" w:cs="Arial"/>
                  <w:bCs/>
                  <w:sz w:val="20"/>
                  <w:szCs w:val="20"/>
                </w:rPr>
                <w:delText xml:space="preserve"> </w:delText>
              </w:r>
              <w:r w:rsidRPr="003B72B2" w:rsidDel="00A06004">
                <w:rPr>
                  <w:rFonts w:ascii="Arial" w:hAnsi="Arial" w:cs="Arial"/>
                  <w:bCs/>
                  <w:sz w:val="20"/>
                  <w:szCs w:val="20"/>
                </w:rPr>
                <w:delText>predkladajú platné záverečné</w:delText>
              </w:r>
              <w:r w:rsidDel="00A06004">
                <w:rPr>
                  <w:rFonts w:ascii="Arial" w:hAnsi="Arial" w:cs="Arial"/>
                  <w:bCs/>
                  <w:sz w:val="20"/>
                  <w:szCs w:val="20"/>
                </w:rPr>
                <w:delText xml:space="preserve"> </w:delText>
              </w:r>
              <w:r w:rsidRPr="003B72B2" w:rsidDel="00A06004">
                <w:rPr>
                  <w:rFonts w:ascii="Arial" w:hAnsi="Arial" w:cs="Arial"/>
                  <w:bCs/>
                  <w:sz w:val="20"/>
                  <w:szCs w:val="20"/>
                </w:rPr>
                <w:delText>stanovisko alebo rozhodnutie zo zisťovacieho konania, nakoľko vyjadrenie príslušného orgánu bolo vydané v</w:delText>
              </w:r>
              <w:r w:rsidDel="00A06004">
                <w:rPr>
                  <w:rFonts w:ascii="Arial" w:hAnsi="Arial" w:cs="Arial"/>
                  <w:bCs/>
                  <w:sz w:val="20"/>
                  <w:szCs w:val="20"/>
                </w:rPr>
                <w:delText> </w:delText>
              </w:r>
              <w:r w:rsidRPr="003B72B2" w:rsidDel="00A06004">
                <w:rPr>
                  <w:rFonts w:ascii="Arial" w:hAnsi="Arial" w:cs="Arial"/>
                  <w:bCs/>
                  <w:sz w:val="20"/>
                  <w:szCs w:val="20"/>
                </w:rPr>
                <w:delText>rámci</w:delText>
              </w:r>
              <w:r w:rsidDel="00A06004">
                <w:rPr>
                  <w:rFonts w:ascii="Arial" w:hAnsi="Arial" w:cs="Arial"/>
                  <w:bCs/>
                  <w:sz w:val="20"/>
                  <w:szCs w:val="20"/>
                </w:rPr>
                <w:delText xml:space="preserve"> </w:delText>
              </w:r>
              <w:r w:rsidRPr="003B72B2" w:rsidDel="00A06004">
                <w:rPr>
                  <w:rFonts w:ascii="Arial" w:hAnsi="Arial" w:cs="Arial"/>
                  <w:bCs/>
                  <w:sz w:val="20"/>
                  <w:szCs w:val="20"/>
                </w:rPr>
                <w:delText>zisťovacieho konania, resp. povinného hodnotenia.</w:delText>
              </w:r>
            </w:del>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636318BE"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del w:id="418" w:author="NTB2-20180123" w:date="2023-01-02T11:33:00Z">
              <w:r w:rsidRPr="00A22728" w:rsidDel="00A06004">
                <w:rPr>
                  <w:rFonts w:ascii="Arial" w:hAnsi="Arial" w:cs="Arial"/>
                  <w:b/>
                  <w:color w:val="44546A" w:themeColor="text2"/>
                  <w:szCs w:val="19"/>
                </w:rPr>
                <w:lastRenderedPageBreak/>
                <w:delText>Doklady preukazujúce plnenie požiadaviek v oblasti posudzovania vplyvov na životné prostredie</w:delText>
              </w:r>
            </w:del>
          </w:p>
        </w:tc>
      </w:tr>
      <w:tr w:rsidR="00997F82" w:rsidRPr="006A79F0" w14:paraId="5C096CCA" w14:textId="77777777" w:rsidTr="002C6772">
        <w:tblPrEx>
          <w:tblCellMar>
            <w:left w:w="108" w:type="dxa"/>
            <w:right w:w="108" w:type="dxa"/>
          </w:tblCellMar>
        </w:tblPrEx>
        <w:tc>
          <w:tcPr>
            <w:tcW w:w="9776" w:type="dxa"/>
          </w:tcPr>
          <w:p w14:paraId="795EAB18" w14:textId="40AA2F9E" w:rsidR="00997F82" w:rsidRPr="00D573AF" w:rsidDel="00A06004" w:rsidRDefault="00281858" w:rsidP="00FF6C9B">
            <w:pPr>
              <w:pStyle w:val="Odsekzoznamu"/>
              <w:spacing w:before="60" w:after="60"/>
              <w:ind w:left="0" w:right="85"/>
              <w:contextualSpacing w:val="0"/>
              <w:jc w:val="both"/>
              <w:rPr>
                <w:del w:id="419" w:author="NTB2-20180123" w:date="2023-01-02T11:33:00Z"/>
                <w:rFonts w:ascii="Arial" w:hAnsi="Arial" w:cs="Arial"/>
                <w:bCs/>
                <w:sz w:val="20"/>
                <w:szCs w:val="20"/>
              </w:rPr>
            </w:pPr>
            <w:del w:id="420" w:author="NTB2-20180123" w:date="2023-01-02T11:33:00Z">
              <w:r w:rsidRPr="00D573AF" w:rsidDel="00A06004">
                <w:rPr>
                  <w:rFonts w:ascii="Arial" w:hAnsi="Arial" w:cs="Arial"/>
                  <w:bCs/>
                  <w:sz w:val="20"/>
                  <w:szCs w:val="20"/>
                </w:rPr>
                <w:delText xml:space="preserve">V záujme preukázania súladu s požiadavkami v oblasti posudzovania vplyvov navrhovanej činnosti na životné prostredie podľa </w:delText>
              </w:r>
              <w:r w:rsidRPr="00D573AF" w:rsidDel="00A06004">
                <w:rPr>
                  <w:rFonts w:ascii="Arial" w:hAnsi="Arial" w:cs="Arial"/>
                  <w:b/>
                  <w:sz w:val="20"/>
                  <w:szCs w:val="20"/>
                </w:rPr>
                <w:delText>zákona č. 24/2006 Z. z. o posudzovaní vplyvov na životné prostredie</w:delText>
              </w:r>
              <w:r w:rsidRPr="00D573AF" w:rsidDel="00A06004">
                <w:rPr>
                  <w:rFonts w:ascii="Arial" w:hAnsi="Arial" w:cs="Arial"/>
                  <w:bCs/>
                  <w:sz w:val="20"/>
                  <w:szCs w:val="20"/>
                </w:rPr>
                <w:delText xml:space="preserve"> </w:delText>
              </w:r>
              <w:r w:rsidRPr="00D573AF" w:rsidDel="00A06004">
                <w:rPr>
                  <w:rFonts w:ascii="Arial" w:hAnsi="Arial" w:cs="Arial"/>
                  <w:b/>
                  <w:sz w:val="20"/>
                  <w:szCs w:val="20"/>
                </w:rPr>
                <w:delText>a o zmene a doplnení niektorých zákonov v znení neskorších predpisov</w:delText>
              </w:r>
              <w:r w:rsidR="005A4AD0" w:rsidRPr="00D573AF" w:rsidDel="00A06004">
                <w:rPr>
                  <w:rFonts w:ascii="Arial" w:hAnsi="Arial" w:cs="Arial"/>
                  <w:b/>
                  <w:sz w:val="20"/>
                  <w:szCs w:val="20"/>
                </w:rPr>
                <w:delText xml:space="preserve"> </w:delText>
              </w:r>
              <w:r w:rsidR="00997F82" w:rsidRPr="00D573AF" w:rsidDel="00A06004">
                <w:rPr>
                  <w:rFonts w:ascii="Arial" w:hAnsi="Arial" w:cs="Arial"/>
                  <w:bCs/>
                  <w:sz w:val="20"/>
                  <w:szCs w:val="20"/>
                </w:rPr>
                <w:delText xml:space="preserve">žiadateľ predkladá jeden z nasledovných dokladov: </w:delText>
              </w:r>
            </w:del>
          </w:p>
          <w:p w14:paraId="3FD6A484" w14:textId="586B3018" w:rsidR="00997F82" w:rsidRPr="00D573AF" w:rsidDel="00A06004" w:rsidRDefault="00997F82" w:rsidP="00FF6C9B">
            <w:pPr>
              <w:pStyle w:val="Odsekzoznamu"/>
              <w:numPr>
                <w:ilvl w:val="0"/>
                <w:numId w:val="54"/>
              </w:numPr>
              <w:spacing w:before="60" w:after="60" w:line="240" w:lineRule="auto"/>
              <w:ind w:left="664" w:right="85"/>
              <w:contextualSpacing w:val="0"/>
              <w:jc w:val="both"/>
              <w:rPr>
                <w:del w:id="421" w:author="NTB2-20180123" w:date="2023-01-02T11:33:00Z"/>
                <w:rFonts w:ascii="Arial" w:hAnsi="Arial" w:cs="Arial"/>
                <w:bCs/>
                <w:sz w:val="20"/>
                <w:szCs w:val="20"/>
              </w:rPr>
            </w:pPr>
            <w:del w:id="422" w:author="NTB2-20180123" w:date="2023-01-02T11:33:00Z">
              <w:r w:rsidRPr="00D573AF" w:rsidDel="00A06004">
                <w:rPr>
                  <w:rFonts w:ascii="Arial" w:hAnsi="Arial" w:cs="Arial"/>
                  <w:bCs/>
                  <w:sz w:val="20"/>
                  <w:szCs w:val="20"/>
                </w:rPr>
                <w:delText xml:space="preserve">platné záverečné stanovisko z posúdenia vplyvov navrhovanej činnosti, resp. jej zmeny na životné prostredie podľa zákona </w:delText>
              </w:r>
              <w:r w:rsidR="002075E6" w:rsidRPr="00D573AF" w:rsidDel="00A06004">
                <w:rPr>
                  <w:rFonts w:ascii="Arial" w:hAnsi="Arial" w:cs="Arial"/>
                  <w:bCs/>
                  <w:sz w:val="20"/>
                  <w:szCs w:val="20"/>
                </w:rPr>
                <w:delText xml:space="preserve">č. 24/2006 Z.z. </w:delText>
              </w:r>
              <w:r w:rsidRPr="00D573AF" w:rsidDel="00A06004">
                <w:rPr>
                  <w:rFonts w:ascii="Arial" w:hAnsi="Arial" w:cs="Arial"/>
                  <w:bCs/>
                  <w:sz w:val="20"/>
                  <w:szCs w:val="20"/>
                </w:rPr>
                <w:delText>o posudzovaní vplyvo</w:delText>
              </w:r>
              <w:r w:rsidR="002075E6" w:rsidRPr="00D573AF" w:rsidDel="00A06004">
                <w:rPr>
                  <w:rFonts w:ascii="Arial" w:hAnsi="Arial" w:cs="Arial"/>
                  <w:bCs/>
                  <w:sz w:val="20"/>
                  <w:szCs w:val="20"/>
                </w:rPr>
                <w:delText>v na životné prostredie a o zmene a doplnení niektorých zákonov v znp.</w:delText>
              </w:r>
              <w:r w:rsidRPr="00D573AF" w:rsidDel="00A06004">
                <w:rPr>
                  <w:rFonts w:ascii="Arial" w:hAnsi="Arial" w:cs="Arial"/>
                  <w:bCs/>
                  <w:sz w:val="20"/>
                  <w:szCs w:val="20"/>
                </w:rPr>
                <w:delText xml:space="preserve"> (v prípade zmeny navrhovanej činnosti je žiadateľ povinný predložiť pôvodné záverečné stanovisko z posúdenia vplyvov na životné prostredie, ako aj záverečné stanovisko z posúdenia zmeny navrhovanej činnosti, ak zmena činnosti podliehala povinnému hodnoteniu alebo z rozhodnutia zo zisťovacieho konania vyplynulo, že sa navrhovaná zmena činnosti bude ďalej posudzovať). Záverečné stanovisko musí okrem povinných náležitostí, celkového hodnotenia vplyvov navrhovanej činnosti, alebo jej zmeny na životné prostredie obsahovať aj informáciu, že príslušný orgán súhlasí s navrhovanou činnosťou alebo jej zmenou, alebo</w:delText>
              </w:r>
            </w:del>
          </w:p>
          <w:p w14:paraId="28722BE7" w14:textId="124EF5DD" w:rsidR="00997F82" w:rsidRPr="00D573AF" w:rsidDel="00A06004" w:rsidRDefault="00997F82" w:rsidP="00FF6C9B">
            <w:pPr>
              <w:pStyle w:val="Odsekzoznamu"/>
              <w:numPr>
                <w:ilvl w:val="0"/>
                <w:numId w:val="54"/>
              </w:numPr>
              <w:spacing w:before="60" w:after="60" w:line="240" w:lineRule="auto"/>
              <w:ind w:left="664" w:right="85"/>
              <w:contextualSpacing w:val="0"/>
              <w:jc w:val="both"/>
              <w:rPr>
                <w:del w:id="423" w:author="NTB2-20180123" w:date="2023-01-02T11:33:00Z"/>
                <w:rFonts w:ascii="Arial" w:hAnsi="Arial" w:cs="Arial"/>
                <w:bCs/>
                <w:sz w:val="20"/>
                <w:szCs w:val="20"/>
              </w:rPr>
            </w:pPr>
            <w:del w:id="424" w:author="NTB2-20180123" w:date="2023-01-02T11:33:00Z">
              <w:r w:rsidRPr="00D573AF" w:rsidDel="00A06004">
                <w:rPr>
                  <w:rFonts w:ascii="Arial" w:hAnsi="Arial" w:cs="Arial"/>
                  <w:bCs/>
                  <w:sz w:val="20"/>
                  <w:szCs w:val="20"/>
                </w:rPr>
                <w:delText>rozhodnutie zo zisťovacieho konania o tom, že navrhovaná činnosť, resp. zmena navrhovanej činnosti nepodlieha posudzovaniu vplyvov na životné prostredie podľa zákona</w:delText>
              </w:r>
              <w:r w:rsidR="007E19E7" w:rsidRPr="00D573AF" w:rsidDel="00A06004">
                <w:rPr>
                  <w:rFonts w:ascii="Arial" w:hAnsi="Arial" w:cs="Arial"/>
                  <w:bCs/>
                  <w:sz w:val="20"/>
                  <w:szCs w:val="20"/>
                </w:rPr>
                <w:delText xml:space="preserve"> č. 24/2006</w:delText>
              </w:r>
              <w:r w:rsidRPr="00D573AF" w:rsidDel="00A06004">
                <w:rPr>
                  <w:rFonts w:ascii="Arial" w:hAnsi="Arial" w:cs="Arial"/>
                  <w:bCs/>
                  <w:sz w:val="20"/>
                  <w:szCs w:val="20"/>
                </w:rPr>
                <w:delText xml:space="preserve"> o posudzovaní vplyvov</w:delText>
              </w:r>
              <w:r w:rsidR="007E19E7" w:rsidRPr="00D573AF" w:rsidDel="00A06004">
                <w:rPr>
                  <w:rFonts w:ascii="Arial" w:hAnsi="Arial" w:cs="Arial"/>
                  <w:bCs/>
                  <w:sz w:val="20"/>
                  <w:szCs w:val="20"/>
                </w:rPr>
                <w:delText xml:space="preserve"> na životné prostredie a o zmene a doplnení niektorých zákonov v znp.</w:delText>
              </w:r>
              <w:r w:rsidRPr="00D573AF" w:rsidDel="00A06004">
                <w:rPr>
                  <w:rFonts w:ascii="Arial" w:hAnsi="Arial" w:cs="Arial"/>
                  <w:bCs/>
                  <w:sz w:val="20"/>
                  <w:szCs w:val="20"/>
                </w:rPr>
                <w:delText xml:space="preserve"> (v prípade zmeny navrhovanej činnosti je žiadateľ povinný súčasne predložiť aj relevantný doklad k pôvodne navrhovanej činnosti), alebo</w:delText>
              </w:r>
            </w:del>
          </w:p>
          <w:p w14:paraId="3F0B0F7D" w14:textId="7B8693C6" w:rsidR="00997F82" w:rsidRPr="00D573AF" w:rsidDel="00A06004" w:rsidRDefault="00997F82" w:rsidP="00FF6C9B">
            <w:pPr>
              <w:pStyle w:val="Odsekzoznamu"/>
              <w:numPr>
                <w:ilvl w:val="0"/>
                <w:numId w:val="54"/>
              </w:numPr>
              <w:spacing w:before="60" w:after="60" w:line="240" w:lineRule="auto"/>
              <w:ind w:left="664" w:right="85"/>
              <w:contextualSpacing w:val="0"/>
              <w:jc w:val="both"/>
              <w:rPr>
                <w:del w:id="425" w:author="NTB2-20180123" w:date="2023-01-02T11:33:00Z"/>
                <w:rFonts w:ascii="Arial" w:hAnsi="Arial" w:cs="Arial"/>
                <w:bCs/>
                <w:sz w:val="20"/>
                <w:szCs w:val="20"/>
              </w:rPr>
            </w:pPr>
            <w:del w:id="426" w:author="NTB2-20180123" w:date="2023-01-02T11:33:00Z">
              <w:r w:rsidRPr="00D573AF" w:rsidDel="00A06004">
                <w:rPr>
                  <w:rFonts w:ascii="Arial" w:hAnsi="Arial" w:cs="Arial"/>
                  <w:bCs/>
                  <w:sz w:val="20"/>
                  <w:szCs w:val="20"/>
                </w:rPr>
                <w:delText>rozhodnutie príslušného orgánu podľa § 19 ods. 1 zákona</w:delText>
              </w:r>
              <w:r w:rsidR="00B321AF" w:rsidRPr="00D573AF" w:rsidDel="00A06004">
                <w:rPr>
                  <w:rFonts w:ascii="Arial" w:hAnsi="Arial" w:cs="Arial"/>
                  <w:bCs/>
                  <w:sz w:val="20"/>
                  <w:szCs w:val="20"/>
                </w:rPr>
                <w:delText xml:space="preserve"> č. 24/2006 </w:delText>
              </w:r>
              <w:r w:rsidRPr="00D573AF" w:rsidDel="00A06004">
                <w:rPr>
                  <w:rFonts w:ascii="Arial" w:hAnsi="Arial" w:cs="Arial"/>
                  <w:bCs/>
                  <w:sz w:val="20"/>
                  <w:szCs w:val="20"/>
                </w:rPr>
                <w:delText xml:space="preserve">o posudzovaní vplyvov </w:delText>
              </w:r>
              <w:r w:rsidR="00B321AF" w:rsidRPr="00D573AF" w:rsidDel="00A06004">
                <w:rPr>
                  <w:rFonts w:ascii="Arial" w:hAnsi="Arial" w:cs="Arial"/>
                  <w:bCs/>
                  <w:sz w:val="20"/>
                  <w:szCs w:val="20"/>
                </w:rPr>
                <w:delText xml:space="preserve">na životné prostredie a o zmene a doplnení niektorých zákonov v znp. </w:delText>
              </w:r>
              <w:r w:rsidRPr="00D573AF" w:rsidDel="00A06004">
                <w:rPr>
                  <w:rFonts w:ascii="Arial" w:hAnsi="Arial" w:cs="Arial"/>
                  <w:bCs/>
                  <w:sz w:val="20"/>
                  <w:szCs w:val="20"/>
                </w:rPr>
                <w:delText>o tom, že navrhovaná činnosť alebo jej zmena nepodlieha posudzovaniu vplyvov na životné prostredie podľa zákona o posudzovaní vplyvov, alebo</w:delText>
              </w:r>
            </w:del>
          </w:p>
          <w:p w14:paraId="265E0EB2" w14:textId="63BE1FCA" w:rsidR="00997F82" w:rsidRPr="00D573AF" w:rsidDel="00A06004" w:rsidRDefault="00997F82" w:rsidP="00FF6C9B">
            <w:pPr>
              <w:pStyle w:val="Odsekzoznamu"/>
              <w:numPr>
                <w:ilvl w:val="0"/>
                <w:numId w:val="54"/>
              </w:numPr>
              <w:spacing w:before="60" w:after="60" w:line="240" w:lineRule="auto"/>
              <w:ind w:left="664" w:right="85"/>
              <w:contextualSpacing w:val="0"/>
              <w:jc w:val="both"/>
              <w:rPr>
                <w:del w:id="427" w:author="NTB2-20180123" w:date="2023-01-02T11:33:00Z"/>
                <w:rFonts w:ascii="Arial" w:hAnsi="Arial" w:cs="Arial"/>
                <w:bCs/>
                <w:sz w:val="20"/>
                <w:szCs w:val="20"/>
              </w:rPr>
            </w:pPr>
            <w:del w:id="428" w:author="NTB2-20180123" w:date="2023-01-02T11:33:00Z">
              <w:r w:rsidRPr="00D573AF" w:rsidDel="00A06004">
                <w:rPr>
                  <w:rFonts w:ascii="Arial" w:hAnsi="Arial" w:cs="Arial"/>
                  <w:bCs/>
                  <w:sz w:val="20"/>
                  <w:szCs w:val="20"/>
                </w:rPr>
                <w:delText xml:space="preserve">vyjadrenie príslušného orgánu o tom, že navrhovaná činnosť, resp. zmena navrhovanej činnosti nepodlieha posudzovaniu vplyvov na životné prostredie podľa zákona </w:delText>
              </w:r>
              <w:r w:rsidR="00B321AF" w:rsidRPr="00D573AF" w:rsidDel="00A06004">
                <w:rPr>
                  <w:rFonts w:ascii="Arial" w:hAnsi="Arial" w:cs="Arial"/>
                  <w:bCs/>
                  <w:sz w:val="20"/>
                  <w:szCs w:val="20"/>
                </w:rPr>
                <w:delText xml:space="preserve">č. 24/2006 </w:delText>
              </w:r>
              <w:r w:rsidRPr="00D573AF" w:rsidDel="00A06004">
                <w:rPr>
                  <w:rFonts w:ascii="Arial" w:hAnsi="Arial" w:cs="Arial"/>
                  <w:bCs/>
                  <w:sz w:val="20"/>
                  <w:szCs w:val="20"/>
                </w:rPr>
                <w:delText>o posudzovaní vplyvov</w:delText>
              </w:r>
              <w:r w:rsidR="00B321AF" w:rsidRPr="00D573AF" w:rsidDel="00A06004">
                <w:rPr>
                  <w:rFonts w:ascii="Arial" w:hAnsi="Arial" w:cs="Arial"/>
                  <w:bCs/>
                  <w:sz w:val="20"/>
                  <w:szCs w:val="20"/>
                </w:rPr>
                <w:delText xml:space="preserve"> na životné prostredie a o zmene a doplnení niektorých zákonov v znp.</w:delText>
              </w:r>
              <w:r w:rsidRPr="00D573AF" w:rsidDel="00A06004">
                <w:rPr>
                  <w:rFonts w:ascii="Arial" w:hAnsi="Arial" w:cs="Arial"/>
                  <w:bCs/>
                  <w:sz w:val="20"/>
                  <w:szCs w:val="20"/>
                </w:rPr>
                <w:delText>. Z vyjadrenia musí byť jednoznačne identifikovateľné, že je vydané k navrhovanej činnosti, resp. zmene navrhovanej činnosti, ktorá je predmetom ŽoPr (t. j. musí obsahovať identifikáciu navrhovanej činnosti, resp. zmeny navrhovanej činnosti (projektu), parametre navrhovanej činnosti (príp. popis aktivít projektu), ktoré boli predmetom posúdenia, lokalizáciu navrhovanej činnosti (projektu).</w:delText>
              </w:r>
            </w:del>
          </w:p>
          <w:p w14:paraId="5527D9B8" w14:textId="1D51F081" w:rsidR="00997F82" w:rsidRPr="00D573AF" w:rsidDel="00A06004" w:rsidRDefault="00997F82" w:rsidP="00FF6C9B">
            <w:pPr>
              <w:pStyle w:val="Odsekzoznamu"/>
              <w:spacing w:before="240" w:after="120" w:line="240" w:lineRule="auto"/>
              <w:ind w:left="85" w:right="85"/>
              <w:contextualSpacing w:val="0"/>
              <w:jc w:val="both"/>
              <w:rPr>
                <w:del w:id="429" w:author="NTB2-20180123" w:date="2023-01-02T11:33:00Z"/>
                <w:rFonts w:ascii="Arial" w:hAnsi="Arial" w:cs="Arial"/>
                <w:bCs/>
                <w:sz w:val="20"/>
                <w:szCs w:val="20"/>
              </w:rPr>
            </w:pPr>
            <w:del w:id="430" w:author="NTB2-20180123" w:date="2023-01-02T11:33:00Z">
              <w:r w:rsidRPr="00D573AF" w:rsidDel="00A06004">
                <w:rPr>
                  <w:rFonts w:ascii="Arial" w:hAnsi="Arial" w:cs="Arial"/>
                  <w:bCs/>
                  <w:sz w:val="20"/>
                  <w:szCs w:val="20"/>
                </w:rPr>
                <w:delText>Vo vzťahu k zmene navrhovanej činnosti, ktorá bola posudzovaná podľa zákona o posudzovaní vplyvov účinného do 31.12.2014, je žiadateľ v prípade, ak bolo rozhodnuté o tom, že zmena navrhovanej činnosti nepodlieha posudzovania vplyvov na životné prostredie,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delText>
              </w:r>
            </w:del>
          </w:p>
          <w:p w14:paraId="74D85649" w14:textId="4B8346FE" w:rsidR="00997F82" w:rsidRPr="00D573AF" w:rsidDel="00A06004" w:rsidRDefault="00997F82" w:rsidP="00FF6C9B">
            <w:pPr>
              <w:keepNext/>
              <w:spacing w:before="240" w:after="120" w:line="240" w:lineRule="auto"/>
              <w:ind w:left="85" w:right="85"/>
              <w:jc w:val="both"/>
              <w:rPr>
                <w:del w:id="431" w:author="NTB2-20180123" w:date="2023-01-02T11:33:00Z"/>
                <w:rFonts w:ascii="Arial" w:hAnsi="Arial" w:cs="Arial"/>
                <w:b/>
                <w:bCs/>
                <w:sz w:val="20"/>
                <w:szCs w:val="20"/>
              </w:rPr>
            </w:pPr>
            <w:del w:id="432" w:author="NTB2-20180123" w:date="2023-01-02T11:33:00Z">
              <w:r w:rsidRPr="00D573AF" w:rsidDel="00A06004">
                <w:rPr>
                  <w:rFonts w:ascii="Arial" w:hAnsi="Arial" w:cs="Arial"/>
                  <w:b/>
                  <w:bCs/>
                  <w:sz w:val="20"/>
                  <w:szCs w:val="20"/>
                </w:rPr>
                <w:lastRenderedPageBreak/>
                <w:delText>Forma predloženia prílohy</w:delText>
              </w:r>
            </w:del>
          </w:p>
          <w:p w14:paraId="2A733026" w14:textId="78CFF06E" w:rsidR="00997F82" w:rsidRPr="00D573AF" w:rsidDel="00A06004" w:rsidRDefault="00997F82" w:rsidP="00FF6C9B">
            <w:pPr>
              <w:spacing w:before="120" w:after="0" w:line="240" w:lineRule="auto"/>
              <w:ind w:left="85" w:right="85"/>
              <w:jc w:val="both"/>
              <w:rPr>
                <w:del w:id="433" w:author="NTB2-20180123" w:date="2023-01-02T11:33:00Z"/>
                <w:rFonts w:ascii="Arial" w:hAnsi="Arial" w:cs="Arial"/>
                <w:bCs/>
                <w:sz w:val="20"/>
                <w:szCs w:val="20"/>
              </w:rPr>
            </w:pPr>
            <w:del w:id="434" w:author="NTB2-20180123" w:date="2023-01-02T11:33:00Z">
              <w:r w:rsidRPr="00D573AF" w:rsidDel="00A06004">
                <w:rPr>
                  <w:rFonts w:ascii="Arial" w:hAnsi="Arial" w:cs="Arial"/>
                  <w:bCs/>
                  <w:sz w:val="20"/>
                  <w:szCs w:val="20"/>
                </w:rPr>
                <w:delText>Listinná: Originál alebo úradne osvedčená kópia</w:delText>
              </w:r>
            </w:del>
          </w:p>
          <w:p w14:paraId="200ADE93" w14:textId="5C47A4AB" w:rsidR="00997F82" w:rsidRPr="00D573AF" w:rsidRDefault="00997F82" w:rsidP="00FF6C9B">
            <w:pPr>
              <w:pStyle w:val="Odsekzoznamu"/>
              <w:spacing w:after="120" w:line="240" w:lineRule="auto"/>
              <w:ind w:left="85" w:right="85"/>
              <w:contextualSpacing w:val="0"/>
              <w:jc w:val="both"/>
              <w:rPr>
                <w:rFonts w:ascii="Arial" w:hAnsi="Arial" w:cs="Arial"/>
                <w:bCs/>
                <w:sz w:val="20"/>
                <w:szCs w:val="20"/>
              </w:rPr>
            </w:pPr>
            <w:del w:id="435" w:author="NTB2-20180123" w:date="2023-01-02T11:33:00Z">
              <w:r w:rsidRPr="00D573AF" w:rsidDel="00A06004">
                <w:rPr>
                  <w:rFonts w:ascii="Arial" w:hAnsi="Arial" w:cs="Arial"/>
                  <w:bCs/>
                  <w:sz w:val="20"/>
                  <w:szCs w:val="20"/>
                </w:rPr>
                <w:delText>Elektronická: Sken (vo formáte .pdf)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2CE10F6A"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7C255990"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w:t>
      </w:r>
      <w:ins w:id="436" w:author="NTB2-20180123" w:date="2023-01-02T11:34:00Z">
        <w:r w:rsidR="00497827">
          <w:rPr>
            <w:sz w:val="20"/>
          </w:rPr>
          <w:t xml:space="preserve"> </w:t>
        </w:r>
        <w:r w:rsidR="00497827" w:rsidRPr="00497827">
          <w:rPr>
            <w:sz w:val="20"/>
          </w:rPr>
          <w:t>(prílohy sa predkladajú ako obyčajné kópie originálov, pričom žiadateľ uchováva originály u seba pre účely prípadných kontrol)</w:t>
        </w:r>
        <w:r w:rsidR="00497827">
          <w:t xml:space="preserve"> </w:t>
        </w:r>
      </w:ins>
      <w:r w:rsidRPr="003F3414">
        <w:rPr>
          <w:sz w:val="20"/>
        </w:rPr>
        <w:t xml:space="preserve"> a uloží elektronické verzie formulára ŽoPr a príloh na elektronické neprepisovateľné médium (CD/DVD).</w:t>
      </w:r>
      <w:ins w:id="437" w:author="NTB2-20180123" w:date="2023-01-02T11:35:00Z">
        <w:r w:rsidR="00497827">
          <w:rPr>
            <w:sz w:val="20"/>
          </w:rPr>
          <w:t xml:space="preserve"> </w:t>
        </w:r>
        <w:r w:rsidR="00497827" w:rsidRPr="00497827">
          <w:rPr>
            <w:sz w:val="20"/>
          </w:rPr>
          <w:t>Elektronické verzie predstavujú skeny originálnych dokumentov vo formáte pdf. ak nie je v kapitole 3 pri niektorej z príloh uvedené inak.</w:t>
        </w:r>
      </w:ins>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B87D02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355B6A">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11808DB8"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ins w:id="438" w:author="NTB2-20180123" w:date="2023-01-02T11:36:00Z">
        <w:r w:rsidR="00085E5C">
          <w:rPr>
            <w:rFonts w:ascii="Arial" w:hAnsi="Arial" w:cs="Arial"/>
            <w:b/>
            <w:bCs/>
            <w:color w:val="000000"/>
            <w:sz w:val="20"/>
            <w:szCs w:val="20"/>
          </w:rPr>
          <w:t>v zmysle predchádzajúcej kapitoly</w:t>
        </w:r>
        <w:r w:rsidR="00085E5C" w:rsidDel="00085E5C">
          <w:rPr>
            <w:rFonts w:ascii="Arial" w:hAnsi="Arial" w:cs="Arial"/>
            <w:b/>
            <w:bCs/>
            <w:color w:val="000000"/>
            <w:sz w:val="20"/>
            <w:szCs w:val="20"/>
          </w:rPr>
          <w:t xml:space="preserve"> </w:t>
        </w:r>
      </w:ins>
      <w:del w:id="439" w:author="NTB2-20180123" w:date="2023-01-02T11:36:00Z">
        <w:r w:rsidDel="00085E5C">
          <w:rPr>
            <w:rFonts w:ascii="Arial" w:hAnsi="Arial" w:cs="Arial"/>
            <w:b/>
            <w:bCs/>
            <w:color w:val="000000"/>
            <w:sz w:val="20"/>
            <w:szCs w:val="20"/>
          </w:rPr>
          <w:delText>v listinnej forme</w:delText>
        </w:r>
        <w:r w:rsidRPr="00AE5DF4" w:rsidDel="00085E5C">
          <w:rPr>
            <w:rFonts w:ascii="Arial" w:hAnsi="Arial" w:cs="Arial"/>
            <w:b/>
            <w:bCs/>
            <w:color w:val="000000"/>
            <w:sz w:val="20"/>
            <w:szCs w:val="20"/>
          </w:rPr>
          <w:delText xml:space="preserve"> a na dátovom </w:delText>
        </w:r>
        <w:r w:rsidRPr="003F3414" w:rsidDel="00085E5C">
          <w:rPr>
            <w:rFonts w:ascii="Arial" w:hAnsi="Arial" w:cs="Arial"/>
            <w:b/>
            <w:bCs/>
            <w:color w:val="000000"/>
            <w:sz w:val="20"/>
            <w:szCs w:val="20"/>
          </w:rPr>
          <w:delText xml:space="preserve">nosiči </w:delText>
        </w:r>
      </w:del>
      <w:r w:rsidRPr="003F3414">
        <w:rPr>
          <w:rFonts w:ascii="Arial" w:hAnsi="Arial" w:cs="Arial"/>
          <w:b/>
          <w:bCs/>
          <w:color w:val="000000"/>
          <w:sz w:val="20"/>
          <w:szCs w:val="20"/>
        </w:rPr>
        <w:t xml:space="preserve">na adresu: </w:t>
      </w:r>
    </w:p>
    <w:p w14:paraId="7EB79171" w14:textId="43FBFB8B" w:rsidR="00997F82" w:rsidRPr="00896818" w:rsidRDefault="00997F82" w:rsidP="00C04A44">
      <w:pPr>
        <w:tabs>
          <w:tab w:val="left" w:pos="426"/>
        </w:tabs>
        <w:spacing w:before="120" w:after="120" w:line="240" w:lineRule="auto"/>
        <w:jc w:val="both"/>
        <w:rPr>
          <w:rFonts w:ascii="Arial" w:hAnsi="Arial" w:cs="Arial"/>
          <w:b/>
          <w:bCs/>
          <w:sz w:val="20"/>
          <w:szCs w:val="20"/>
        </w:rPr>
      </w:pPr>
      <w:r w:rsidRPr="003F3414">
        <w:rPr>
          <w:rFonts w:ascii="Arial" w:hAnsi="Arial" w:cs="Arial"/>
          <w:sz w:val="20"/>
          <w:szCs w:val="20"/>
        </w:rPr>
        <w:lastRenderedPageBreak/>
        <w:tab/>
      </w:r>
      <w:r w:rsidR="00A0236D" w:rsidRPr="00896818">
        <w:rPr>
          <w:rFonts w:ascii="Arial" w:hAnsi="Arial" w:cs="Arial"/>
          <w:b/>
          <w:bCs/>
          <w:sz w:val="20"/>
          <w:szCs w:val="20"/>
        </w:rPr>
        <w:t xml:space="preserve">Miestna akčná skupina Rajecká dolina </w:t>
      </w:r>
    </w:p>
    <w:p w14:paraId="26B23DCF" w14:textId="32C866F8" w:rsidR="00A0236D" w:rsidRPr="00D573AF" w:rsidRDefault="00A0236D"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r>
      <w:r w:rsidRPr="00D573AF">
        <w:rPr>
          <w:rFonts w:ascii="Arial" w:hAnsi="Arial" w:cs="Arial"/>
          <w:sz w:val="20"/>
          <w:szCs w:val="20"/>
        </w:rPr>
        <w:t xml:space="preserve">Námestie SNP 2/2, 015 01 Rajec </w:t>
      </w:r>
    </w:p>
    <w:p w14:paraId="63538579" w14:textId="77777777" w:rsidR="00997F82" w:rsidRPr="00D573AF" w:rsidRDefault="00997F82" w:rsidP="00C04A44">
      <w:pPr>
        <w:spacing w:before="120" w:after="120" w:line="240" w:lineRule="auto"/>
        <w:jc w:val="both"/>
        <w:rPr>
          <w:rFonts w:ascii="Arial" w:hAnsi="Arial" w:cs="Arial"/>
          <w:sz w:val="20"/>
          <w:szCs w:val="20"/>
        </w:rPr>
      </w:pPr>
      <w:r w:rsidRPr="00D573AF">
        <w:rPr>
          <w:rFonts w:ascii="Arial" w:hAnsi="Arial" w:cs="Arial"/>
          <w:sz w:val="20"/>
          <w:szCs w:val="20"/>
        </w:rPr>
        <w:t xml:space="preserve">ŽoPr je možné predložiť na vyššie uvedenú adresu jedným z nasledovných spôsobov: </w:t>
      </w:r>
    </w:p>
    <w:p w14:paraId="4762D62A" w14:textId="34EDCD27" w:rsidR="00E55EC4" w:rsidRPr="00D573AF"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D573AF">
        <w:rPr>
          <w:rFonts w:ascii="Arial" w:hAnsi="Arial" w:cs="Arial"/>
          <w:sz w:val="20"/>
          <w:szCs w:val="20"/>
        </w:rPr>
        <w:t xml:space="preserve">osobne </w:t>
      </w:r>
      <w:r w:rsidR="001A6C93" w:rsidRPr="00D573AF">
        <w:rPr>
          <w:rFonts w:ascii="Arial" w:hAnsi="Arial" w:cs="Arial"/>
          <w:sz w:val="20"/>
          <w:szCs w:val="20"/>
        </w:rPr>
        <w:t>(v pracovných dňoch od 8.00 hod. do 14.00 hod.)</w:t>
      </w:r>
    </w:p>
    <w:p w14:paraId="72BA5A04" w14:textId="77777777" w:rsidR="00997F82" w:rsidRPr="00D573A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D573AF">
        <w:rPr>
          <w:rFonts w:ascii="Arial" w:hAnsi="Arial" w:cs="Arial"/>
          <w:sz w:val="20"/>
          <w:szCs w:val="20"/>
        </w:rPr>
        <w:t>doporučenou poštovou prepravou,</w:t>
      </w:r>
    </w:p>
    <w:p w14:paraId="721C3D1E" w14:textId="77777777" w:rsidR="00997F82" w:rsidRPr="00D573AF"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D573AF">
        <w:rPr>
          <w:rFonts w:ascii="Arial" w:hAnsi="Arial" w:cs="Arial"/>
          <w:sz w:val="20"/>
          <w:szCs w:val="20"/>
        </w:rPr>
        <w:t>kuriérskou službou.</w:t>
      </w:r>
    </w:p>
    <w:p w14:paraId="406196DE" w14:textId="4830BC30"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33AF5B1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ins w:id="440" w:author="NTB2-20180123" w:date="2023-01-02T11:37:00Z">
        <w:r w:rsidR="00CC196D">
          <w:rPr>
            <w:rFonts w:ascii="Arial" w:eastAsia="Calibri" w:hAnsi="Arial" w:cs="Arial"/>
            <w:sz w:val="20"/>
            <w:szCs w:val="20"/>
          </w:rPr>
          <w:t xml:space="preserve">alebo českom </w:t>
        </w:r>
      </w:ins>
      <w:r w:rsidRPr="003F3414">
        <w:rPr>
          <w:rFonts w:ascii="Arial" w:eastAsia="Calibri" w:hAnsi="Arial" w:cs="Arial"/>
          <w:sz w:val="20"/>
          <w:szCs w:val="20"/>
        </w:rPr>
        <w:t>jazyku</w:t>
      </w:r>
      <w:del w:id="441" w:author="NTB2-20180123" w:date="2023-01-02T11:38:00Z">
        <w:r w:rsidRPr="003F3414" w:rsidDel="00CC196D">
          <w:rPr>
            <w:rFonts w:ascii="Arial" w:eastAsia="Calibri" w:hAnsi="Arial" w:cs="Arial"/>
            <w:sz w:val="20"/>
            <w:szCs w:val="20"/>
          </w:rPr>
          <w:delText>, alebo jazyku určenom vo výzve ako akceptovateľným</w:delText>
        </w:r>
      </w:del>
      <w:r w:rsidRPr="003F3414">
        <w:rPr>
          <w:rFonts w:ascii="Arial" w:eastAsia="Calibri" w:hAnsi="Arial" w:cs="Arial"/>
          <w:sz w:val="20"/>
          <w:szCs w:val="20"/>
        </w:rPr>
        <w:t xml:space="preserve">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EE19B5D"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E26942">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lastRenderedPageBreak/>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22EA1C1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355B6A">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0A444625"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355B6A">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ŽoPr (okrem samotných požiadaviek na doplnenie) určí lehotu na doplnenie údajov ŽoPr, </w:t>
      </w:r>
      <w:r w:rsidRPr="0052451A">
        <w:rPr>
          <w:rFonts w:ascii="Arial" w:eastAsiaTheme="minorHAnsi" w:hAnsi="Arial" w:cs="Arial"/>
          <w:b/>
          <w:bCs/>
          <w:color w:val="000000"/>
          <w:sz w:val="20"/>
          <w:lang w:eastAsia="en-US"/>
        </w:rPr>
        <w:t>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615710F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86A00">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C0ACF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E2694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9681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896818">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843BE39"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355B6A">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2DFAE2E5"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355B6A">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613C127B"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6"/>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589DE434"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896818">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433B8B42" w:rsidR="002479E3"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5E5A2CA1" w14:textId="77777777" w:rsidR="002479E3" w:rsidRDefault="002479E3">
      <w:pPr>
        <w:spacing w:after="160" w:line="259" w:lineRule="auto"/>
        <w:rPr>
          <w:rFonts w:ascii="Arial" w:hAnsi="Arial" w:cs="Arial"/>
          <w:sz w:val="20"/>
        </w:rPr>
      </w:pPr>
      <w:r>
        <w:rPr>
          <w:rFonts w:ascii="Arial" w:hAnsi="Arial" w:cs="Arial"/>
          <w:sz w:val="20"/>
        </w:rPr>
        <w:br w:type="page"/>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3C4891D5"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C6083AF"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6" w:history="1">
        <w:r w:rsidR="00910B60" w:rsidRPr="002E5979">
          <w:rPr>
            <w:rStyle w:val="Hypertextovprepojenie"/>
            <w:rFonts w:cs="Arial"/>
            <w:sz w:val="20"/>
          </w:rPr>
          <w:t>https://www.masrajeckadolina.sk/vyzvy/irop/</w:t>
        </w:r>
      </w:hyperlink>
      <w:r w:rsidR="00FC7068" w:rsidRPr="00A21C7F">
        <w:rPr>
          <w:sz w:val="20"/>
          <w:szCs w:val="20"/>
        </w:rPr>
        <w:t>.</w:t>
      </w:r>
      <w:r w:rsidR="00910B60">
        <w:rPr>
          <w:sz w:val="20"/>
          <w:szCs w:val="20"/>
        </w:rPr>
        <w:t xml:space="preserve"> </w:t>
      </w:r>
      <w:r w:rsidR="00FC7068" w:rsidRPr="00EB387C">
        <w:rPr>
          <w:sz w:val="20"/>
          <w:szCs w:val="20"/>
        </w:rPr>
        <w:t xml:space="preserve"> </w:t>
      </w:r>
      <w:r w:rsidRPr="00797697">
        <w:rPr>
          <w:rFonts w:ascii="Arial" w:hAnsi="Arial" w:cs="Arial"/>
          <w:sz w:val="20"/>
          <w:szCs w:val="20"/>
        </w:rPr>
        <w:t>Z</w:t>
      </w:r>
      <w:r w:rsidRPr="003F3414">
        <w:rPr>
          <w:rFonts w:ascii="Arial" w:hAnsi="Arial" w:cs="Arial"/>
          <w:sz w:val="20"/>
        </w:rPr>
        <w:t>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Pr="00896818" w:rsidRDefault="00997F82" w:rsidP="00696061">
      <w:pPr>
        <w:spacing w:before="60" w:after="60" w:line="240" w:lineRule="auto"/>
        <w:jc w:val="both"/>
        <w:rPr>
          <w:rFonts w:ascii="Arial" w:hAnsi="Arial" w:cs="Arial"/>
          <w:b/>
          <w:bCs/>
          <w:sz w:val="20"/>
        </w:rPr>
      </w:pPr>
      <w:r w:rsidRPr="00896818">
        <w:rPr>
          <w:rFonts w:ascii="Arial" w:hAnsi="Arial" w:cs="Arial"/>
          <w:b/>
          <w:bCs/>
          <w:sz w:val="20"/>
          <w:szCs w:val="20"/>
        </w:rPr>
        <w:t xml:space="preserve">MAS je oprávnená požadovať zabezpečenie svojej pohľadávky zo zmluvy o príspevku, napríklad aj zriadením záložného práva, v súlade s ustanoveniami zmluvy o príspevku. </w:t>
      </w:r>
    </w:p>
    <w:p w14:paraId="3537CE34" w14:textId="446F0B88" w:rsidR="002479E3" w:rsidRDefault="002479E3">
      <w:pPr>
        <w:spacing w:after="160" w:line="259" w:lineRule="auto"/>
        <w:rPr>
          <w:rFonts w:ascii="Arial" w:hAnsi="Arial" w:cs="Arial"/>
          <w:sz w:val="20"/>
        </w:rPr>
      </w:pPr>
      <w:r>
        <w:rPr>
          <w:rFonts w:ascii="Arial" w:hAnsi="Arial" w:cs="Arial"/>
          <w:sz w:val="20"/>
        </w:rPr>
        <w:br w:type="page"/>
      </w:r>
    </w:p>
    <w:p w14:paraId="731A419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0E4A1410"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54E3522"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ins w:id="442" w:author="NTB2-20180123" w:date="2023-01-02T11:40:00Z">
        <w:r w:rsidR="00D969C0" w:rsidRPr="00D969C0">
          <w:rPr>
            <w:color w:val="auto"/>
            <w:sz w:val="20"/>
            <w:szCs w:val="22"/>
          </w:rPr>
          <w:t>pričom zmena sa nesmie týkať hodnotiaceho kola, v rámci ktorého už MAS vydala oznámenia o schválení alebo neschválení ŽoPr.</w:t>
        </w:r>
      </w:ins>
      <w:del w:id="443" w:author="NTB2-20180123" w:date="2023-01-02T11:40:00Z">
        <w:r w:rsidRPr="003F3414" w:rsidDel="00D969C0">
          <w:rPr>
            <w:color w:val="auto"/>
            <w:sz w:val="20"/>
            <w:szCs w:val="22"/>
          </w:rPr>
          <w:delText>ak sa podstatným spôsobom nezmenia podmienky poskytnutia príspevku určené vo výzve (povolenou zmenou je napr. zmena formy preukazovania podmienky poskytnutia príspevku, bez samotnej zmeny podmienky poskytnutia príspevku).</w:delText>
        </w:r>
      </w:del>
      <w:r w:rsidRPr="003F3414">
        <w:rPr>
          <w:color w:val="auto"/>
          <w:sz w:val="20"/>
          <w:szCs w:val="22"/>
        </w:rPr>
        <w:t xml:space="preserve">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15F9A5C5"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w:t>
      </w:r>
      <w:del w:id="444" w:author="NTB2-20180123" w:date="2023-01-02T11:41:00Z">
        <w:r w:rsidRPr="003F3414" w:rsidDel="008B47DE">
          <w:rPr>
            <w:rFonts w:ascii="Arial" w:hAnsi="Arial" w:cs="Arial"/>
            <w:color w:val="000000"/>
            <w:sz w:val="20"/>
          </w:rPr>
          <w:delText xml:space="preserve">ak dôjde k podstatnej zmene podmienok poskytnutia príspevku, alebo ak </w:delText>
        </w:r>
      </w:del>
      <w:r w:rsidRPr="003F3414">
        <w:rPr>
          <w:rFonts w:ascii="Arial" w:hAnsi="Arial" w:cs="Arial"/>
          <w:color w:val="000000"/>
          <w:sz w:val="20"/>
        </w:rPr>
        <w:t xml:space="preserve">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816CD4">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96BF0F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7" w:history="1">
        <w:r w:rsidR="00FC7068" w:rsidRPr="0026501D">
          <w:rPr>
            <w:rStyle w:val="Hypertextovprepojenie"/>
            <w:rFonts w:cs="Arial"/>
            <w:spacing w:val="-3"/>
            <w:sz w:val="20"/>
            <w:szCs w:val="20"/>
          </w:rPr>
          <w:t>www.masrajeckadolina.sk</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D089BC9"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C7068">
        <w:rPr>
          <w:rFonts w:ascii="Arial" w:hAnsi="Arial" w:cs="Arial"/>
          <w:spacing w:val="-3"/>
          <w:sz w:val="20"/>
          <w:szCs w:val="20"/>
        </w:rPr>
        <w:t xml:space="preserve"> </w:t>
      </w:r>
      <w:hyperlink r:id="rId18" w:history="1">
        <w:r w:rsidR="00FC7068" w:rsidRPr="0026501D">
          <w:rPr>
            <w:rStyle w:val="Hypertextovprepojenie"/>
            <w:rFonts w:cs="Arial"/>
            <w:spacing w:val="-3"/>
            <w:sz w:val="20"/>
            <w:szCs w:val="20"/>
          </w:rPr>
          <w:t>projekt@masrajeckadolina.sk</w:t>
        </w:r>
      </w:hyperlink>
      <w:r w:rsidRPr="003F3414">
        <w:rPr>
          <w:rFonts w:ascii="Arial" w:hAnsi="Arial" w:cs="Arial"/>
          <w:spacing w:val="-3"/>
          <w:sz w:val="20"/>
          <w:szCs w:val="20"/>
        </w:rPr>
        <w:t xml:space="preserve">,  </w:t>
      </w:r>
    </w:p>
    <w:p w14:paraId="1C5D0239" w14:textId="59E5872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B94AFE">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lastRenderedPageBreak/>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816CD4">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4F524DC3" w:rsidR="000F0A91" w:rsidRDefault="000F0A91"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816CD4">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05D73D78"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797697">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67FA691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445" w:author="NTB2-20180123" w:date="2023-01-02T11:41:00Z">
        <w:r w:rsidR="008B47DE">
          <w:rPr>
            <w:rFonts w:ascii="Arial" w:hAnsi="Arial" w:cs="Arial"/>
            <w:bCs/>
            <w:iCs/>
            <w:sz w:val="20"/>
            <w:szCs w:val="19"/>
          </w:rPr>
          <w:t>ej</w:t>
        </w:r>
      </w:ins>
      <w:del w:id="446" w:author="NTB2-20180123" w:date="2023-01-02T11:41:00Z">
        <w:r w:rsidRPr="003F3414" w:rsidDel="008B47DE">
          <w:rPr>
            <w:rFonts w:ascii="Arial" w:hAnsi="Arial" w:cs="Arial"/>
            <w:bCs/>
            <w:iCs/>
            <w:sz w:val="20"/>
            <w:szCs w:val="19"/>
          </w:rPr>
          <w:delText>ých</w:delText>
        </w:r>
      </w:del>
      <w:r w:rsidRPr="003F3414">
        <w:rPr>
          <w:rFonts w:ascii="Arial" w:hAnsi="Arial" w:cs="Arial"/>
          <w:bCs/>
          <w:iCs/>
          <w:sz w:val="20"/>
          <w:szCs w:val="19"/>
        </w:rPr>
        <w:t xml:space="preserve"> aktiv</w:t>
      </w:r>
      <w:ins w:id="447" w:author="NTB2-20180123" w:date="2023-01-02T11:41:00Z">
        <w:r w:rsidR="008B47DE">
          <w:rPr>
            <w:rFonts w:ascii="Arial" w:hAnsi="Arial" w:cs="Arial"/>
            <w:bCs/>
            <w:iCs/>
            <w:sz w:val="20"/>
            <w:szCs w:val="19"/>
          </w:rPr>
          <w:t>ity</w:t>
        </w:r>
      </w:ins>
      <w:del w:id="448" w:author="NTB2-20180123" w:date="2023-01-02T11:41:00Z">
        <w:r w:rsidRPr="003F3414" w:rsidDel="008B47DE">
          <w:rPr>
            <w:rFonts w:ascii="Arial" w:hAnsi="Arial" w:cs="Arial"/>
            <w:bCs/>
            <w:iCs/>
            <w:sz w:val="20"/>
            <w:szCs w:val="19"/>
          </w:rPr>
          <w:delText>ít</w:delText>
        </w:r>
      </w:del>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9"/>
      <w:headerReference w:type="first" r:id="rId20"/>
      <w:footerReference w:type="first" r:id="rId21"/>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E94B1" w14:textId="77777777" w:rsidR="002241F0" w:rsidRDefault="002241F0" w:rsidP="00997F82">
      <w:pPr>
        <w:spacing w:after="0" w:line="240" w:lineRule="auto"/>
      </w:pPr>
      <w:r>
        <w:separator/>
      </w:r>
    </w:p>
  </w:endnote>
  <w:endnote w:type="continuationSeparator" w:id="0">
    <w:p w14:paraId="0A09FE06" w14:textId="77777777" w:rsidR="002241F0" w:rsidRDefault="002241F0"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56907F36" w:rsidR="00251005" w:rsidRPr="000B630C" w:rsidRDefault="00251005">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BD49CF">
          <w:rPr>
            <w:rFonts w:ascii="Arial" w:hAnsi="Arial" w:cs="Arial"/>
            <w:noProof/>
            <w:sz w:val="20"/>
            <w:szCs w:val="20"/>
          </w:rPr>
          <w:t>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4B2988F3" w:rsidR="00251005" w:rsidRDefault="00000000" w:rsidP="00DD3EE2">
    <w:pPr>
      <w:pStyle w:val="Pta"/>
      <w:jc w:val="right"/>
    </w:pPr>
    <w:r>
      <w:rPr>
        <w:noProof/>
      </w:rPr>
      <w:pict w14:anchorId="3D6447F6">
        <v:line id="Rovná spojnica 14" o:spid="_x0000_s1025"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" strokecolor="#8496b0 [1951]" strokeweight="1.5pt">
          <v:stroke joinstyle="miter"/>
        </v:line>
      </w:pict>
    </w:r>
    <w:r w:rsidR="00251005">
      <w:t xml:space="preserve"> </w:t>
    </w:r>
  </w:p>
  <w:p w14:paraId="3CA1F6CB" w14:textId="77777777" w:rsidR="00251005" w:rsidRDefault="0025100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CBD8E" w14:textId="77777777" w:rsidR="002241F0" w:rsidRDefault="002241F0" w:rsidP="00997F82">
      <w:pPr>
        <w:spacing w:after="0" w:line="240" w:lineRule="auto"/>
      </w:pPr>
      <w:r>
        <w:separator/>
      </w:r>
    </w:p>
  </w:footnote>
  <w:footnote w:type="continuationSeparator" w:id="0">
    <w:p w14:paraId="753DCCB0" w14:textId="77777777" w:rsidR="002241F0" w:rsidRDefault="002241F0" w:rsidP="00997F82">
      <w:pPr>
        <w:spacing w:after="0" w:line="240" w:lineRule="auto"/>
      </w:pPr>
      <w:r>
        <w:continuationSeparator/>
      </w:r>
    </w:p>
  </w:footnote>
  <w:footnote w:id="1">
    <w:p w14:paraId="55A30052" w14:textId="77777777" w:rsidR="00251005" w:rsidRPr="00FA7A1A" w:rsidRDefault="00251005" w:rsidP="000077AE">
      <w:pPr>
        <w:pStyle w:val="Textpoznmkypodiarou"/>
        <w:ind w:left="284" w:hanging="284"/>
        <w:jc w:val="both"/>
        <w:rPr>
          <w:ins w:id="72" w:author="NTB2-20180123" w:date="2023-01-02T09:31:00Z"/>
          <w:rFonts w:ascii="Arial" w:hAnsi="Arial" w:cs="Arial"/>
          <w:sz w:val="16"/>
          <w:szCs w:val="16"/>
        </w:rPr>
      </w:pPr>
      <w:ins w:id="73" w:author="NTB2-20180123" w:date="2023-01-02T09:31:00Z">
        <w:r w:rsidRPr="006D51A4">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ins>
    </w:p>
  </w:footnote>
  <w:footnote w:id="2">
    <w:p w14:paraId="2D71C0E7" w14:textId="7675BE7E" w:rsidR="00251005" w:rsidRPr="00B33449" w:rsidRDefault="00251005"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251005" w:rsidRPr="008D12FA" w:rsidRDefault="00251005"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251005" w:rsidRPr="008D12FA" w:rsidRDefault="0025100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251005" w:rsidRPr="008D12FA" w:rsidRDefault="0025100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251005" w:rsidRPr="008D12FA" w:rsidRDefault="00251005"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251005" w:rsidRDefault="00251005"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2A806499" w14:textId="77777777" w:rsidR="00251005" w:rsidRPr="0019663A" w:rsidDel="004515AE" w:rsidRDefault="00251005" w:rsidP="00547F32">
      <w:pPr>
        <w:pStyle w:val="Textpoznmkypodiarou"/>
        <w:jc w:val="both"/>
        <w:rPr>
          <w:del w:id="221" w:author="NTB2-20180123" w:date="2023-01-02T10:54:00Z"/>
          <w:rFonts w:ascii="Arial" w:hAnsi="Arial" w:cs="Arial"/>
          <w:bCs/>
          <w:sz w:val="16"/>
          <w:szCs w:val="16"/>
        </w:rPr>
      </w:pPr>
      <w:del w:id="222" w:author="NTB2-20180123" w:date="2023-01-02T10:54:00Z">
        <w:r w:rsidRPr="0019663A" w:rsidDel="004515AE">
          <w:rPr>
            <w:rStyle w:val="Odkaznapoznmkupodiarou"/>
            <w:rFonts w:ascii="Arial" w:hAnsi="Arial" w:cs="Arial"/>
            <w:sz w:val="18"/>
            <w:szCs w:val="18"/>
          </w:rPr>
          <w:footnoteRef/>
        </w:r>
        <w:r w:rsidRPr="0019663A" w:rsidDel="004515AE">
          <w:rPr>
            <w:rFonts w:ascii="Arial" w:hAnsi="Arial" w:cs="Arial"/>
            <w:sz w:val="18"/>
            <w:szCs w:val="18"/>
          </w:rPr>
          <w:delText xml:space="preserve"> </w:delText>
        </w:r>
        <w:r w:rsidRPr="0019663A" w:rsidDel="004515AE">
          <w:rPr>
            <w:rFonts w:ascii="Arial" w:hAnsi="Arial" w:cs="Arial"/>
            <w:b/>
            <w:sz w:val="16"/>
            <w:szCs w:val="16"/>
          </w:rPr>
          <w:delText xml:space="preserve">Ukončenie realizácie aktivity projektu </w:delText>
        </w:r>
        <w:r w:rsidRPr="0019663A" w:rsidDel="004515AE">
          <w:rPr>
            <w:rFonts w:ascii="Arial" w:hAnsi="Arial" w:cs="Arial"/>
            <w:sz w:val="16"/>
            <w:szCs w:val="16"/>
          </w:rPr>
          <w:delText>– predstavuje ukončenie tzv. fyzickej realizácie projektu. Realizácia aktivít projektu sa považuje za ukončenú v kalendárny deň, kedy Užívateľ kumulatívne splní nižšie uvedené podmienky:</w:delText>
        </w:r>
      </w:del>
    </w:p>
    <w:p w14:paraId="1A9FF9DB" w14:textId="77777777" w:rsidR="00251005" w:rsidRPr="0019663A" w:rsidDel="004515AE" w:rsidRDefault="00251005" w:rsidP="00547F32">
      <w:pPr>
        <w:pStyle w:val="Textpoznmkypodiarou"/>
        <w:numPr>
          <w:ilvl w:val="0"/>
          <w:numId w:val="68"/>
        </w:numPr>
        <w:jc w:val="both"/>
        <w:rPr>
          <w:del w:id="223" w:author="NTB2-20180123" w:date="2023-01-02T10:54:00Z"/>
          <w:rFonts w:ascii="Arial" w:hAnsi="Arial" w:cs="Arial"/>
          <w:sz w:val="16"/>
          <w:szCs w:val="16"/>
        </w:rPr>
      </w:pPr>
      <w:del w:id="224" w:author="NTB2-20180123" w:date="2023-01-02T10:54:00Z">
        <w:r w:rsidRPr="0019663A" w:rsidDel="004515AE">
          <w:rPr>
            <w:rFonts w:ascii="Arial" w:hAnsi="Arial" w:cs="Arial"/>
            <w:sz w:val="16"/>
            <w:szCs w:val="16"/>
          </w:rPr>
          <w:delText>fyzicky sa zrealizovali všetky Aktivity Projektu,</w:delText>
        </w:r>
      </w:del>
    </w:p>
    <w:p w14:paraId="064109D9" w14:textId="77777777" w:rsidR="00251005" w:rsidRPr="0019663A" w:rsidDel="004515AE" w:rsidRDefault="00251005" w:rsidP="00547F32">
      <w:pPr>
        <w:pStyle w:val="Textpoznmkypodiarou"/>
        <w:numPr>
          <w:ilvl w:val="0"/>
          <w:numId w:val="68"/>
        </w:numPr>
        <w:jc w:val="both"/>
        <w:rPr>
          <w:del w:id="225" w:author="NTB2-20180123" w:date="2023-01-02T10:54:00Z"/>
          <w:sz w:val="16"/>
          <w:szCs w:val="16"/>
        </w:rPr>
      </w:pPr>
      <w:del w:id="226" w:author="NTB2-20180123" w:date="2023-01-02T10:54:00Z">
        <w:r w:rsidRPr="0019663A" w:rsidDel="004515AE">
          <w:rPr>
            <w:rFonts w:ascii="Arial" w:hAnsi="Arial" w:cs="Arial"/>
            <w:sz w:val="16"/>
            <w:szCs w:val="16"/>
          </w:rPr>
          <w:delText>predmet Projektu bol riadne dodaný Užívateľovi, Užívateľ ho prevzal a ak to vyplýva z charakteru plnenia je prevádzkyschopný, resp. sa sfunkčnil a/alebo aplikoval tak, ako sa to predpokladalo v Schválenej žiadosti o príspevok</w:delText>
        </w:r>
        <w:r w:rsidRPr="0019663A" w:rsidDel="004515AE">
          <w:rPr>
            <w:sz w:val="16"/>
            <w:szCs w:val="16"/>
          </w:rPr>
          <w:delText>.</w:delText>
        </w:r>
      </w:del>
    </w:p>
  </w:footnote>
  <w:footnote w:id="5">
    <w:p w14:paraId="4C52345F" w14:textId="77777777" w:rsidR="00251005" w:rsidRPr="003F3414" w:rsidRDefault="00251005"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6">
    <w:p w14:paraId="7F3D1ACD" w14:textId="059F9053" w:rsidR="00251005" w:rsidRPr="00D573AF" w:rsidRDefault="00251005" w:rsidP="00896818">
      <w:pPr>
        <w:pStyle w:val="Textpoznmkypodiarou"/>
        <w:tabs>
          <w:tab w:val="left" w:pos="284"/>
        </w:tabs>
        <w:ind w:left="284" w:hanging="284"/>
        <w:jc w:val="both"/>
        <w:rPr>
          <w:rFonts w:ascii="Arial" w:hAnsi="Arial" w:cs="Arial"/>
          <w:sz w:val="16"/>
          <w:szCs w:val="16"/>
        </w:rPr>
      </w:pPr>
      <w:r>
        <w:rPr>
          <w:rStyle w:val="Odkaznapoznmkupodiarou"/>
        </w:rPr>
        <w:footnoteRef/>
      </w:r>
      <w:r>
        <w:tab/>
      </w:r>
      <w:r w:rsidRPr="00D573AF">
        <w:rPr>
          <w:rFonts w:ascii="Arial" w:hAnsi="Arial" w:cs="Arial"/>
          <w:sz w:val="16"/>
          <w:szCs w:val="16"/>
        </w:rPr>
        <w:t xml:space="preserve">Value for money predstavuje výšku príspevku v EUR na (dosiahnutú, vytvorenú) jednotku merateľného ukazovateľa hlavnej aktivity projektu, ktorou je FTE (Full-time </w:t>
      </w:r>
      <w:r>
        <w:rPr>
          <w:rFonts w:ascii="Arial" w:hAnsi="Arial" w:cs="Arial"/>
          <w:sz w:val="16"/>
          <w:szCs w:val="16"/>
        </w:rPr>
        <w:t xml:space="preserve">job </w:t>
      </w:r>
      <w:r w:rsidRPr="00D573AF">
        <w:rPr>
          <w:rFonts w:ascii="Arial" w:hAnsi="Arial" w:cs="Arial"/>
          <w:sz w:val="16"/>
          <w:szCs w:val="16"/>
        </w:rPr>
        <w:t>equivalent) t</w:t>
      </w:r>
      <w:r>
        <w:rPr>
          <w:rFonts w:ascii="Arial" w:hAnsi="Arial" w:cs="Arial"/>
          <w:sz w:val="16"/>
          <w:szCs w:val="16"/>
        </w:rPr>
        <w:t>.</w:t>
      </w:r>
      <w:r w:rsidRPr="00D573AF">
        <w:rPr>
          <w:rFonts w:ascii="Arial" w:hAnsi="Arial" w:cs="Arial"/>
          <w:sz w:val="16"/>
          <w:szCs w:val="16"/>
        </w:rPr>
        <w:t xml:space="preserve">j. výška príspevku v EUR na hlavnú aktivitu / FTE  (ukazovateľ na úrovni projektu = A104 Počet vytvorených pracovných miest s mernou jednotkou FTE).  </w:t>
      </w:r>
    </w:p>
    <w:p w14:paraId="6499A40B" w14:textId="3D304ACC" w:rsidR="00251005" w:rsidRPr="00896818" w:rsidRDefault="00251005" w:rsidP="00890F96">
      <w:pPr>
        <w:pStyle w:val="Textpoznmkypodiarou"/>
        <w:tabs>
          <w:tab w:val="left" w:pos="284"/>
        </w:tabs>
        <w:ind w:left="284"/>
        <w:jc w:val="both"/>
        <w:rPr>
          <w:sz w:val="19"/>
          <w:szCs w:val="19"/>
          <w:highlight w:val="green"/>
        </w:rPr>
      </w:pPr>
      <w:r w:rsidRPr="00D573AF">
        <w:rPr>
          <w:rFonts w:ascii="Arial" w:hAnsi="Arial" w:cs="Arial"/>
          <w:sz w:val="16"/>
          <w:szCs w:val="16"/>
        </w:rPr>
        <w:t>FTE predstavuje ekvivalent zamestnanca na plný pracovný úväzok</w:t>
      </w:r>
      <w:r>
        <w:rPr>
          <w:rFonts w:ascii="Arial" w:hAnsi="Arial" w:cs="Arial"/>
          <w:sz w:val="16"/>
          <w:szCs w:val="16"/>
        </w:rPr>
        <w:t xml:space="preserve">, </w:t>
      </w:r>
      <w:r w:rsidRPr="00D573AF">
        <w:rPr>
          <w:rFonts w:ascii="Arial" w:hAnsi="Arial" w:cs="Arial"/>
          <w:sz w:val="16"/>
          <w:szCs w:val="16"/>
        </w:rPr>
        <w:t xml:space="preserve">zvyčajne 8 hodín denne (1 FTE môže taktiež </w:t>
      </w:r>
      <w:r>
        <w:rPr>
          <w:rFonts w:ascii="Arial" w:hAnsi="Arial" w:cs="Arial"/>
          <w:sz w:val="16"/>
          <w:szCs w:val="16"/>
        </w:rPr>
        <w:t>predstavovať dva polovičné úväzky</w:t>
      </w:r>
      <w:r w:rsidRPr="00D573AF">
        <w:rPr>
          <w:rFonts w:ascii="Arial" w:hAnsi="Arial" w:cs="Arial"/>
          <w:sz w:val="16"/>
          <w:szCs w:val="16"/>
        </w:rPr>
        <w:t>). V prípade, ak sa pracovník stane živnostníkom</w:t>
      </w:r>
      <w:r>
        <w:rPr>
          <w:rFonts w:ascii="Arial" w:hAnsi="Arial" w:cs="Arial"/>
          <w:sz w:val="16"/>
          <w:szCs w:val="16"/>
        </w:rPr>
        <w:t>,</w:t>
      </w:r>
      <w:r w:rsidRPr="00D573AF">
        <w:rPr>
          <w:rFonts w:ascii="Arial" w:hAnsi="Arial" w:cs="Arial"/>
          <w:sz w:val="16"/>
          <w:szCs w:val="16"/>
        </w:rPr>
        <w:t xml:space="preserve"> nenapĺňa FTE stanovené ako mernú jednotku merateľného ukazovateľa.</w:t>
      </w:r>
      <w:r w:rsidRPr="00D573AF">
        <w:rPr>
          <w:sz w:val="19"/>
          <w:szCs w:val="19"/>
        </w:rPr>
        <w:t xml:space="preserve">     </w:t>
      </w:r>
    </w:p>
  </w:footnote>
  <w:footnote w:id="7">
    <w:p w14:paraId="75372597" w14:textId="58F7A4E1" w:rsidR="00251005" w:rsidRPr="003F3414" w:rsidRDefault="00251005"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BAF4" w14:textId="07F0CC71" w:rsidR="00251005" w:rsidRDefault="00251005" w:rsidP="00DD3EE2">
    <w:pPr>
      <w:pStyle w:val="Hlavika"/>
    </w:pPr>
    <w:r w:rsidRPr="004C2F1F">
      <w:rPr>
        <w:rFonts w:ascii="Arial Narrow" w:hAnsi="Arial Narrow"/>
        <w:noProof/>
        <w:sz w:val="20"/>
      </w:rPr>
      <w:drawing>
        <wp:anchor distT="0" distB="0" distL="114300" distR="114300" simplePos="0" relativeHeight="251660288" behindDoc="1" locked="0" layoutInCell="1" allowOverlap="1" wp14:anchorId="4A2897DF" wp14:editId="2FC223B7">
          <wp:simplePos x="0" y="0"/>
          <wp:positionH relativeFrom="column">
            <wp:posOffset>1475105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000000">
      <w:rPr>
        <w:noProof/>
      </w:rPr>
      <w:pict w14:anchorId="3FCBC928">
        <v:roundrect id="Zaoblený obdĺžnik 1" o:spid="_x0000_s1026" style="position:absolute;margin-left:0;margin-top:-11.75pt;width:78.75pt;height:37.5pt;z-index:25166438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" fillcolor="white [3201]" strokecolor="black [3213]" strokeweight=".25pt">
          <v:stroke joinstyle="miter"/>
          <v:textbox>
            <w:txbxContent>
              <w:p w14:paraId="3CC4451A" w14:textId="77777777" w:rsidR="00251005" w:rsidRPr="00CC6608" w:rsidRDefault="00251005" w:rsidP="0093157B">
                <w:pPr>
                  <w:jc w:val="center"/>
                  <w:rPr>
                    <w:color w:val="000000" w:themeColor="text1"/>
                  </w:rPr>
                </w:pPr>
                <w:r>
                  <w:rPr>
                    <w:rFonts w:ascii="Arial Narrow" w:hAnsi="Arial Narrow"/>
                    <w:noProof/>
                    <w:sz w:val="20"/>
                  </w:rPr>
                  <w:drawing>
                    <wp:inline distT="0" distB="0" distL="0" distR="0" wp14:anchorId="509BD049" wp14:editId="04925232">
                      <wp:extent cx="447675" cy="392576"/>
                      <wp:effectExtent l="0" t="0" r="0" b="762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2813" cy="405851"/>
                              </a:xfrm>
                              <a:prstGeom prst="rect">
                                <a:avLst/>
                              </a:prstGeom>
                              <a:noFill/>
                              <a:ln>
                                <a:noFill/>
                              </a:ln>
                            </pic:spPr>
                          </pic:pic>
                        </a:graphicData>
                      </a:graphic>
                    </wp:inline>
                  </w:drawing>
                </w:r>
              </w:p>
            </w:txbxContent>
          </v:textbox>
          <w10:wrap anchorx="margin"/>
        </v:roundrect>
      </w:pict>
    </w:r>
    <w:r w:rsidRPr="004C2F1F">
      <w:rPr>
        <w:rFonts w:ascii="Arial Narrow" w:hAnsi="Arial Narrow"/>
        <w:noProof/>
        <w:sz w:val="20"/>
      </w:rPr>
      <w:drawing>
        <wp:anchor distT="0" distB="0" distL="114300" distR="114300" simplePos="0" relativeHeight="251662336" behindDoc="1" locked="0" layoutInCell="1" allowOverlap="1" wp14:anchorId="4AAE4C0E" wp14:editId="7C695CB3">
          <wp:simplePos x="0" y="0"/>
          <wp:positionH relativeFrom="margin">
            <wp:align>right</wp:align>
          </wp:positionH>
          <wp:positionV relativeFrom="paragraph">
            <wp:posOffset>-135255</wp:posOffset>
          </wp:positionV>
          <wp:extent cx="1638300" cy="457200"/>
          <wp:effectExtent l="0" t="0" r="0" b="0"/>
          <wp:wrapTight wrapText="bothSides">
            <wp:wrapPolygon edited="0">
              <wp:start x="0" y="0"/>
              <wp:lineTo x="0" y="20700"/>
              <wp:lineTo x="21349" y="20700"/>
              <wp:lineTo x="21349" y="0"/>
              <wp:lineTo x="0" y="0"/>
            </wp:wrapPolygon>
          </wp:wrapTight>
          <wp:docPr id="1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rFonts w:ascii="Arial Narrow" w:hAnsi="Arial Narrow"/>
        <w:sz w:val="20"/>
      </w:rPr>
      <w:t xml:space="preserve">            </w:t>
    </w:r>
    <w:r>
      <w:rPr>
        <w:noProof/>
      </w:rPr>
      <w:drawing>
        <wp:anchor distT="0" distB="0" distL="114300" distR="114300" simplePos="0" relativeHeight="251666432" behindDoc="0" locked="1" layoutInCell="1" allowOverlap="1" wp14:anchorId="19A49BDC" wp14:editId="3AA95A16">
          <wp:simplePos x="0" y="0"/>
          <wp:positionH relativeFrom="column">
            <wp:posOffset>2337435</wp:posOffset>
          </wp:positionH>
          <wp:positionV relativeFrom="paragraph">
            <wp:posOffset>-345440</wp:posOffset>
          </wp:positionV>
          <wp:extent cx="1924050" cy="690245"/>
          <wp:effectExtent l="0" t="0" r="0" b="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1924050" cy="690245"/>
                  </a:xfrm>
                  <a:prstGeom prst="rect">
                    <a:avLst/>
                  </a:prstGeom>
                </pic:spPr>
              </pic:pic>
            </a:graphicData>
          </a:graphic>
          <wp14:sizeRelH relativeFrom="margin">
            <wp14:pctWidth>0</wp14:pctWidth>
          </wp14:sizeRelH>
          <wp14:sizeRelV relativeFrom="margin">
            <wp14:pctHeight>0</wp14:pctHeight>
          </wp14:sizeRelV>
        </wp:anchor>
      </w:drawing>
    </w:r>
    <w:r>
      <w:t xml:space="preserve">   </w:t>
    </w:r>
    <w:r>
      <w:rPr>
        <w:noProof/>
      </w:rPr>
      <w:t xml:space="preserve">       </w:t>
    </w:r>
  </w:p>
  <w:p w14:paraId="713335AD" w14:textId="347068AC" w:rsidR="00251005" w:rsidRPr="00FC401E" w:rsidRDefault="00251005"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B42EF62C"/>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2EC3E75"/>
    <w:multiLevelType w:val="hybridMultilevel"/>
    <w:tmpl w:val="C0C610E4"/>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3CB269C"/>
    <w:multiLevelType w:val="hybridMultilevel"/>
    <w:tmpl w:val="F11C53E8"/>
    <w:lvl w:ilvl="0" w:tplc="041B0001">
      <w:start w:val="1"/>
      <w:numFmt w:val="bullet"/>
      <w:lvlText w:val=""/>
      <w:lvlJc w:val="left"/>
      <w:pPr>
        <w:ind w:left="860" w:hanging="360"/>
      </w:pPr>
      <w:rPr>
        <w:rFonts w:ascii="Symbol" w:hAnsi="Symbol" w:hint="default"/>
      </w:rPr>
    </w:lvl>
    <w:lvl w:ilvl="1" w:tplc="041B0003" w:tentative="1">
      <w:start w:val="1"/>
      <w:numFmt w:val="bullet"/>
      <w:lvlText w:val="o"/>
      <w:lvlJc w:val="left"/>
      <w:pPr>
        <w:ind w:left="1580" w:hanging="360"/>
      </w:pPr>
      <w:rPr>
        <w:rFonts w:ascii="Courier New" w:hAnsi="Courier New" w:cs="Courier New" w:hint="default"/>
      </w:rPr>
    </w:lvl>
    <w:lvl w:ilvl="2" w:tplc="041B0005" w:tentative="1">
      <w:start w:val="1"/>
      <w:numFmt w:val="bullet"/>
      <w:lvlText w:val=""/>
      <w:lvlJc w:val="left"/>
      <w:pPr>
        <w:ind w:left="2300" w:hanging="360"/>
      </w:pPr>
      <w:rPr>
        <w:rFonts w:ascii="Wingdings" w:hAnsi="Wingdings" w:hint="default"/>
      </w:rPr>
    </w:lvl>
    <w:lvl w:ilvl="3" w:tplc="041B0001" w:tentative="1">
      <w:start w:val="1"/>
      <w:numFmt w:val="bullet"/>
      <w:lvlText w:val=""/>
      <w:lvlJc w:val="left"/>
      <w:pPr>
        <w:ind w:left="3020" w:hanging="360"/>
      </w:pPr>
      <w:rPr>
        <w:rFonts w:ascii="Symbol" w:hAnsi="Symbol" w:hint="default"/>
      </w:rPr>
    </w:lvl>
    <w:lvl w:ilvl="4" w:tplc="041B0003" w:tentative="1">
      <w:start w:val="1"/>
      <w:numFmt w:val="bullet"/>
      <w:lvlText w:val="o"/>
      <w:lvlJc w:val="left"/>
      <w:pPr>
        <w:ind w:left="3740" w:hanging="360"/>
      </w:pPr>
      <w:rPr>
        <w:rFonts w:ascii="Courier New" w:hAnsi="Courier New" w:cs="Courier New" w:hint="default"/>
      </w:rPr>
    </w:lvl>
    <w:lvl w:ilvl="5" w:tplc="041B0005" w:tentative="1">
      <w:start w:val="1"/>
      <w:numFmt w:val="bullet"/>
      <w:lvlText w:val=""/>
      <w:lvlJc w:val="left"/>
      <w:pPr>
        <w:ind w:left="4460" w:hanging="360"/>
      </w:pPr>
      <w:rPr>
        <w:rFonts w:ascii="Wingdings" w:hAnsi="Wingdings" w:hint="default"/>
      </w:rPr>
    </w:lvl>
    <w:lvl w:ilvl="6" w:tplc="041B0001" w:tentative="1">
      <w:start w:val="1"/>
      <w:numFmt w:val="bullet"/>
      <w:lvlText w:val=""/>
      <w:lvlJc w:val="left"/>
      <w:pPr>
        <w:ind w:left="5180" w:hanging="360"/>
      </w:pPr>
      <w:rPr>
        <w:rFonts w:ascii="Symbol" w:hAnsi="Symbol" w:hint="default"/>
      </w:rPr>
    </w:lvl>
    <w:lvl w:ilvl="7" w:tplc="041B0003" w:tentative="1">
      <w:start w:val="1"/>
      <w:numFmt w:val="bullet"/>
      <w:lvlText w:val="o"/>
      <w:lvlJc w:val="left"/>
      <w:pPr>
        <w:ind w:left="5900" w:hanging="360"/>
      </w:pPr>
      <w:rPr>
        <w:rFonts w:ascii="Courier New" w:hAnsi="Courier New" w:cs="Courier New" w:hint="default"/>
      </w:rPr>
    </w:lvl>
    <w:lvl w:ilvl="8" w:tplc="041B0005" w:tentative="1">
      <w:start w:val="1"/>
      <w:numFmt w:val="bullet"/>
      <w:lvlText w:val=""/>
      <w:lvlJc w:val="left"/>
      <w:pPr>
        <w:ind w:left="6620" w:hanging="360"/>
      </w:pPr>
      <w:rPr>
        <w:rFonts w:ascii="Wingdings" w:hAnsi="Wingdings" w:hint="default"/>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6"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08A0BC4"/>
    <w:multiLevelType w:val="hybridMultilevel"/>
    <w:tmpl w:val="14404650"/>
    <w:lvl w:ilvl="0" w:tplc="041B0001">
      <w:start w:val="1"/>
      <w:numFmt w:val="bullet"/>
      <w:lvlText w:val=""/>
      <w:lvlJc w:val="left"/>
      <w:pPr>
        <w:ind w:left="805" w:hanging="360"/>
      </w:pPr>
      <w:rPr>
        <w:rFonts w:ascii="Symbol" w:hAnsi="Symbol" w:hint="default"/>
      </w:rPr>
    </w:lvl>
    <w:lvl w:ilvl="1" w:tplc="041B0003" w:tentative="1">
      <w:start w:val="1"/>
      <w:numFmt w:val="bullet"/>
      <w:lvlText w:val="o"/>
      <w:lvlJc w:val="left"/>
      <w:pPr>
        <w:ind w:left="1525" w:hanging="360"/>
      </w:pPr>
      <w:rPr>
        <w:rFonts w:ascii="Courier New" w:hAnsi="Courier New" w:cs="Courier New" w:hint="default"/>
      </w:rPr>
    </w:lvl>
    <w:lvl w:ilvl="2" w:tplc="041B0005" w:tentative="1">
      <w:start w:val="1"/>
      <w:numFmt w:val="bullet"/>
      <w:lvlText w:val=""/>
      <w:lvlJc w:val="left"/>
      <w:pPr>
        <w:ind w:left="2245" w:hanging="360"/>
      </w:pPr>
      <w:rPr>
        <w:rFonts w:ascii="Wingdings" w:hAnsi="Wingdings" w:hint="default"/>
      </w:rPr>
    </w:lvl>
    <w:lvl w:ilvl="3" w:tplc="041B0001" w:tentative="1">
      <w:start w:val="1"/>
      <w:numFmt w:val="bullet"/>
      <w:lvlText w:val=""/>
      <w:lvlJc w:val="left"/>
      <w:pPr>
        <w:ind w:left="2965" w:hanging="360"/>
      </w:pPr>
      <w:rPr>
        <w:rFonts w:ascii="Symbol" w:hAnsi="Symbol" w:hint="default"/>
      </w:rPr>
    </w:lvl>
    <w:lvl w:ilvl="4" w:tplc="041B0003" w:tentative="1">
      <w:start w:val="1"/>
      <w:numFmt w:val="bullet"/>
      <w:lvlText w:val="o"/>
      <w:lvlJc w:val="left"/>
      <w:pPr>
        <w:ind w:left="3685" w:hanging="360"/>
      </w:pPr>
      <w:rPr>
        <w:rFonts w:ascii="Courier New" w:hAnsi="Courier New" w:cs="Courier New" w:hint="default"/>
      </w:rPr>
    </w:lvl>
    <w:lvl w:ilvl="5" w:tplc="041B0005" w:tentative="1">
      <w:start w:val="1"/>
      <w:numFmt w:val="bullet"/>
      <w:lvlText w:val=""/>
      <w:lvlJc w:val="left"/>
      <w:pPr>
        <w:ind w:left="4405" w:hanging="360"/>
      </w:pPr>
      <w:rPr>
        <w:rFonts w:ascii="Wingdings" w:hAnsi="Wingdings" w:hint="default"/>
      </w:rPr>
    </w:lvl>
    <w:lvl w:ilvl="6" w:tplc="041B0001" w:tentative="1">
      <w:start w:val="1"/>
      <w:numFmt w:val="bullet"/>
      <w:lvlText w:val=""/>
      <w:lvlJc w:val="left"/>
      <w:pPr>
        <w:ind w:left="5125" w:hanging="360"/>
      </w:pPr>
      <w:rPr>
        <w:rFonts w:ascii="Symbol" w:hAnsi="Symbol" w:hint="default"/>
      </w:rPr>
    </w:lvl>
    <w:lvl w:ilvl="7" w:tplc="041B0003" w:tentative="1">
      <w:start w:val="1"/>
      <w:numFmt w:val="bullet"/>
      <w:lvlText w:val="o"/>
      <w:lvlJc w:val="left"/>
      <w:pPr>
        <w:ind w:left="5845" w:hanging="360"/>
      </w:pPr>
      <w:rPr>
        <w:rFonts w:ascii="Courier New" w:hAnsi="Courier New" w:cs="Courier New" w:hint="default"/>
      </w:rPr>
    </w:lvl>
    <w:lvl w:ilvl="8" w:tplc="041B0005" w:tentative="1">
      <w:start w:val="1"/>
      <w:numFmt w:val="bullet"/>
      <w:lvlText w:val=""/>
      <w:lvlJc w:val="left"/>
      <w:pPr>
        <w:ind w:left="6565" w:hanging="360"/>
      </w:pPr>
      <w:rPr>
        <w:rFonts w:ascii="Wingdings" w:hAnsi="Wingding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7A3F2B"/>
    <w:multiLevelType w:val="hybridMultilevel"/>
    <w:tmpl w:val="9234407C"/>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8"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2558715">
    <w:abstractNumId w:val="47"/>
  </w:num>
  <w:num w:numId="2" w16cid:durableId="852643229">
    <w:abstractNumId w:val="59"/>
  </w:num>
  <w:num w:numId="3" w16cid:durableId="1631015741">
    <w:abstractNumId w:val="25"/>
  </w:num>
  <w:num w:numId="4" w16cid:durableId="983464818">
    <w:abstractNumId w:val="34"/>
  </w:num>
  <w:num w:numId="5" w16cid:durableId="346637478">
    <w:abstractNumId w:val="68"/>
  </w:num>
  <w:num w:numId="6" w16cid:durableId="1819032731">
    <w:abstractNumId w:val="0"/>
  </w:num>
  <w:num w:numId="7" w16cid:durableId="948120821">
    <w:abstractNumId w:val="15"/>
  </w:num>
  <w:num w:numId="8" w16cid:durableId="868371631">
    <w:abstractNumId w:val="55"/>
  </w:num>
  <w:num w:numId="9" w16cid:durableId="36247343">
    <w:abstractNumId w:val="19"/>
  </w:num>
  <w:num w:numId="10" w16cid:durableId="1412659129">
    <w:abstractNumId w:val="5"/>
  </w:num>
  <w:num w:numId="11" w16cid:durableId="1048457209">
    <w:abstractNumId w:val="22"/>
  </w:num>
  <w:num w:numId="12" w16cid:durableId="121195034">
    <w:abstractNumId w:val="23"/>
  </w:num>
  <w:num w:numId="13" w16cid:durableId="1721396914">
    <w:abstractNumId w:val="6"/>
  </w:num>
  <w:num w:numId="14" w16cid:durableId="143468708">
    <w:abstractNumId w:val="10"/>
  </w:num>
  <w:num w:numId="15" w16cid:durableId="1113479912">
    <w:abstractNumId w:val="56"/>
  </w:num>
  <w:num w:numId="16" w16cid:durableId="178390822">
    <w:abstractNumId w:val="1"/>
  </w:num>
  <w:num w:numId="17" w16cid:durableId="1067457102">
    <w:abstractNumId w:val="63"/>
  </w:num>
  <w:num w:numId="18" w16cid:durableId="853424718">
    <w:abstractNumId w:val="26"/>
  </w:num>
  <w:num w:numId="19" w16cid:durableId="1920672038">
    <w:abstractNumId w:val="44"/>
  </w:num>
  <w:num w:numId="20" w16cid:durableId="151138951">
    <w:abstractNumId w:val="57"/>
  </w:num>
  <w:num w:numId="21" w16cid:durableId="1020861804">
    <w:abstractNumId w:val="51"/>
  </w:num>
  <w:num w:numId="22" w16cid:durableId="1761557011">
    <w:abstractNumId w:val="45"/>
  </w:num>
  <w:num w:numId="23" w16cid:durableId="632254163">
    <w:abstractNumId w:val="7"/>
  </w:num>
  <w:num w:numId="24" w16cid:durableId="1166289815">
    <w:abstractNumId w:val="37"/>
  </w:num>
  <w:num w:numId="25" w16cid:durableId="1930120043">
    <w:abstractNumId w:val="46"/>
  </w:num>
  <w:num w:numId="26" w16cid:durableId="1381397148">
    <w:abstractNumId w:val="48"/>
  </w:num>
  <w:num w:numId="27" w16cid:durableId="1672221610">
    <w:abstractNumId w:val="66"/>
  </w:num>
  <w:num w:numId="28" w16cid:durableId="402608873">
    <w:abstractNumId w:val="18"/>
  </w:num>
  <w:num w:numId="29" w16cid:durableId="180054421">
    <w:abstractNumId w:val="14"/>
  </w:num>
  <w:num w:numId="30" w16cid:durableId="42876210">
    <w:abstractNumId w:val="33"/>
  </w:num>
  <w:num w:numId="31" w16cid:durableId="1605579587">
    <w:abstractNumId w:val="8"/>
  </w:num>
  <w:num w:numId="32" w16cid:durableId="521864237">
    <w:abstractNumId w:val="11"/>
  </w:num>
  <w:num w:numId="33" w16cid:durableId="1433093227">
    <w:abstractNumId w:val="20"/>
  </w:num>
  <w:num w:numId="34" w16cid:durableId="2066490763">
    <w:abstractNumId w:val="4"/>
  </w:num>
  <w:num w:numId="35" w16cid:durableId="1383284312">
    <w:abstractNumId w:val="53"/>
  </w:num>
  <w:num w:numId="36" w16cid:durableId="694812805">
    <w:abstractNumId w:val="54"/>
  </w:num>
  <w:num w:numId="37" w16cid:durableId="2054881461">
    <w:abstractNumId w:val="60"/>
  </w:num>
  <w:num w:numId="38" w16cid:durableId="1579942010">
    <w:abstractNumId w:val="50"/>
  </w:num>
  <w:num w:numId="39" w16cid:durableId="1642074190">
    <w:abstractNumId w:val="40"/>
  </w:num>
  <w:num w:numId="40" w16cid:durableId="2081822862">
    <w:abstractNumId w:val="41"/>
  </w:num>
  <w:num w:numId="41" w16cid:durableId="880901784">
    <w:abstractNumId w:val="2"/>
  </w:num>
  <w:num w:numId="42" w16cid:durableId="310066152">
    <w:abstractNumId w:val="17"/>
  </w:num>
  <w:num w:numId="43" w16cid:durableId="1751731646">
    <w:abstractNumId w:val="29"/>
  </w:num>
  <w:num w:numId="44" w16cid:durableId="1832283550">
    <w:abstractNumId w:val="52"/>
  </w:num>
  <w:num w:numId="45" w16cid:durableId="545794761">
    <w:abstractNumId w:val="35"/>
  </w:num>
  <w:num w:numId="46" w16cid:durableId="2090030753">
    <w:abstractNumId w:val="49"/>
  </w:num>
  <w:num w:numId="47" w16cid:durableId="46221738">
    <w:abstractNumId w:val="39"/>
  </w:num>
  <w:num w:numId="48" w16cid:durableId="576400443">
    <w:abstractNumId w:val="43"/>
  </w:num>
  <w:num w:numId="49" w16cid:durableId="1078870815">
    <w:abstractNumId w:val="21"/>
  </w:num>
  <w:num w:numId="50" w16cid:durableId="259023361">
    <w:abstractNumId w:val="62"/>
  </w:num>
  <w:num w:numId="51" w16cid:durableId="828710863">
    <w:abstractNumId w:val="61"/>
  </w:num>
  <w:num w:numId="52" w16cid:durableId="1639533720">
    <w:abstractNumId w:val="36"/>
  </w:num>
  <w:num w:numId="53" w16cid:durableId="1762948002">
    <w:abstractNumId w:val="30"/>
  </w:num>
  <w:num w:numId="54" w16cid:durableId="655643707">
    <w:abstractNumId w:val="3"/>
  </w:num>
  <w:num w:numId="55" w16cid:durableId="447118683">
    <w:abstractNumId w:val="16"/>
  </w:num>
  <w:num w:numId="56" w16cid:durableId="1064790623">
    <w:abstractNumId w:val="9"/>
  </w:num>
  <w:num w:numId="57" w16cid:durableId="449593777">
    <w:abstractNumId w:val="32"/>
  </w:num>
  <w:num w:numId="58" w16cid:durableId="1420834884">
    <w:abstractNumId w:val="58"/>
  </w:num>
  <w:num w:numId="59" w16cid:durableId="282229454">
    <w:abstractNumId w:val="38"/>
  </w:num>
  <w:num w:numId="60" w16cid:durableId="1202133819">
    <w:abstractNumId w:val="24"/>
  </w:num>
  <w:num w:numId="61" w16cid:durableId="1182473873">
    <w:abstractNumId w:val="31"/>
  </w:num>
  <w:num w:numId="62" w16cid:durableId="556671805">
    <w:abstractNumId w:val="13"/>
  </w:num>
  <w:num w:numId="63" w16cid:durableId="271981620">
    <w:abstractNumId w:val="65"/>
  </w:num>
  <w:num w:numId="64" w16cid:durableId="1322149915">
    <w:abstractNumId w:val="12"/>
  </w:num>
  <w:num w:numId="65" w16cid:durableId="211696767">
    <w:abstractNumId w:val="42"/>
  </w:num>
  <w:num w:numId="66" w16cid:durableId="1189222535">
    <w:abstractNumId w:val="67"/>
  </w:num>
  <w:num w:numId="67" w16cid:durableId="1656646407">
    <w:abstractNumId w:val="28"/>
  </w:num>
  <w:num w:numId="68" w16cid:durableId="161819184">
    <w:abstractNumId w:val="64"/>
  </w:num>
  <w:num w:numId="69" w16cid:durableId="1836148622">
    <w:abstractNumId w:val="27"/>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TB2-20180123">
    <w15:presenceInfo w15:providerId="None" w15:userId="NTB2-20180123"/>
  </w15:person>
  <w15:person w15:author="Harachová, Michaela">
    <w15:presenceInfo w15:providerId="AD" w15:userId="S-1-5-21-1933036909-321857055-1030881100-996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4"/>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7F82"/>
    <w:rsid w:val="00000F1C"/>
    <w:rsid w:val="000077AE"/>
    <w:rsid w:val="00007836"/>
    <w:rsid w:val="00012866"/>
    <w:rsid w:val="00015E86"/>
    <w:rsid w:val="000160F9"/>
    <w:rsid w:val="00016DEA"/>
    <w:rsid w:val="000220D8"/>
    <w:rsid w:val="00025BAA"/>
    <w:rsid w:val="00026241"/>
    <w:rsid w:val="0003514A"/>
    <w:rsid w:val="0004038B"/>
    <w:rsid w:val="00044FB1"/>
    <w:rsid w:val="000537EA"/>
    <w:rsid w:val="000569D6"/>
    <w:rsid w:val="00064F3B"/>
    <w:rsid w:val="00066F24"/>
    <w:rsid w:val="00072E3D"/>
    <w:rsid w:val="00074A5E"/>
    <w:rsid w:val="0007610E"/>
    <w:rsid w:val="000769A2"/>
    <w:rsid w:val="000777BD"/>
    <w:rsid w:val="00081FA8"/>
    <w:rsid w:val="0008289A"/>
    <w:rsid w:val="000856E1"/>
    <w:rsid w:val="00085E5C"/>
    <w:rsid w:val="000952F1"/>
    <w:rsid w:val="00095DFB"/>
    <w:rsid w:val="000967D0"/>
    <w:rsid w:val="00097908"/>
    <w:rsid w:val="000A2DFD"/>
    <w:rsid w:val="000B1032"/>
    <w:rsid w:val="000B19BE"/>
    <w:rsid w:val="000C3FC9"/>
    <w:rsid w:val="000C70A1"/>
    <w:rsid w:val="000C776D"/>
    <w:rsid w:val="000D2120"/>
    <w:rsid w:val="000D501D"/>
    <w:rsid w:val="000E1177"/>
    <w:rsid w:val="000E159A"/>
    <w:rsid w:val="000E3609"/>
    <w:rsid w:val="000E5BFB"/>
    <w:rsid w:val="000E6FF9"/>
    <w:rsid w:val="000F0A91"/>
    <w:rsid w:val="000F1FEC"/>
    <w:rsid w:val="000F221D"/>
    <w:rsid w:val="000F307A"/>
    <w:rsid w:val="000F55AF"/>
    <w:rsid w:val="000F589F"/>
    <w:rsid w:val="00100AF0"/>
    <w:rsid w:val="00112102"/>
    <w:rsid w:val="0011387B"/>
    <w:rsid w:val="00116361"/>
    <w:rsid w:val="001213B5"/>
    <w:rsid w:val="00133719"/>
    <w:rsid w:val="00141EB5"/>
    <w:rsid w:val="00142AF2"/>
    <w:rsid w:val="001435C5"/>
    <w:rsid w:val="0015245D"/>
    <w:rsid w:val="001542E7"/>
    <w:rsid w:val="00156604"/>
    <w:rsid w:val="0016397A"/>
    <w:rsid w:val="00167D75"/>
    <w:rsid w:val="00167EAF"/>
    <w:rsid w:val="00171952"/>
    <w:rsid w:val="00175ED5"/>
    <w:rsid w:val="0018163E"/>
    <w:rsid w:val="00182540"/>
    <w:rsid w:val="00182D10"/>
    <w:rsid w:val="00183589"/>
    <w:rsid w:val="00186B79"/>
    <w:rsid w:val="00190025"/>
    <w:rsid w:val="00195C15"/>
    <w:rsid w:val="0019663A"/>
    <w:rsid w:val="001A462C"/>
    <w:rsid w:val="001A6C93"/>
    <w:rsid w:val="001B22CF"/>
    <w:rsid w:val="001B2CDB"/>
    <w:rsid w:val="001B316F"/>
    <w:rsid w:val="001B65B0"/>
    <w:rsid w:val="001B7788"/>
    <w:rsid w:val="001C2252"/>
    <w:rsid w:val="001C2DAF"/>
    <w:rsid w:val="001C383A"/>
    <w:rsid w:val="001C4451"/>
    <w:rsid w:val="001D21C8"/>
    <w:rsid w:val="001D69F5"/>
    <w:rsid w:val="001E5CD8"/>
    <w:rsid w:val="00200A91"/>
    <w:rsid w:val="00206978"/>
    <w:rsid w:val="002075E6"/>
    <w:rsid w:val="0021696C"/>
    <w:rsid w:val="002241F0"/>
    <w:rsid w:val="00226C1E"/>
    <w:rsid w:val="002319F5"/>
    <w:rsid w:val="00232D75"/>
    <w:rsid w:val="00236CB2"/>
    <w:rsid w:val="00236E5C"/>
    <w:rsid w:val="002478F3"/>
    <w:rsid w:val="002479E3"/>
    <w:rsid w:val="00250483"/>
    <w:rsid w:val="00251005"/>
    <w:rsid w:val="00251456"/>
    <w:rsid w:val="0025321B"/>
    <w:rsid w:val="00253953"/>
    <w:rsid w:val="00255040"/>
    <w:rsid w:val="00257130"/>
    <w:rsid w:val="0026034D"/>
    <w:rsid w:val="00262F63"/>
    <w:rsid w:val="002644F7"/>
    <w:rsid w:val="00264D7F"/>
    <w:rsid w:val="00276938"/>
    <w:rsid w:val="00281858"/>
    <w:rsid w:val="00286FFB"/>
    <w:rsid w:val="00287F46"/>
    <w:rsid w:val="002A2021"/>
    <w:rsid w:val="002A57F4"/>
    <w:rsid w:val="002B2E76"/>
    <w:rsid w:val="002B4164"/>
    <w:rsid w:val="002B55DF"/>
    <w:rsid w:val="002C1D58"/>
    <w:rsid w:val="002C4EED"/>
    <w:rsid w:val="002C6772"/>
    <w:rsid w:val="002D05CD"/>
    <w:rsid w:val="002E128F"/>
    <w:rsid w:val="002E1ED1"/>
    <w:rsid w:val="002F167E"/>
    <w:rsid w:val="003013CA"/>
    <w:rsid w:val="00301E22"/>
    <w:rsid w:val="003056DD"/>
    <w:rsid w:val="00305762"/>
    <w:rsid w:val="00310133"/>
    <w:rsid w:val="003144A9"/>
    <w:rsid w:val="00315CA7"/>
    <w:rsid w:val="00316374"/>
    <w:rsid w:val="003268DA"/>
    <w:rsid w:val="00330781"/>
    <w:rsid w:val="003329FC"/>
    <w:rsid w:val="003357FD"/>
    <w:rsid w:val="003361FB"/>
    <w:rsid w:val="00336CD6"/>
    <w:rsid w:val="00336F78"/>
    <w:rsid w:val="00352C56"/>
    <w:rsid w:val="00355B6A"/>
    <w:rsid w:val="00366724"/>
    <w:rsid w:val="00374B3F"/>
    <w:rsid w:val="003750CB"/>
    <w:rsid w:val="00377989"/>
    <w:rsid w:val="00377F57"/>
    <w:rsid w:val="0038368D"/>
    <w:rsid w:val="00383FB5"/>
    <w:rsid w:val="003858D5"/>
    <w:rsid w:val="00386BF3"/>
    <w:rsid w:val="00392626"/>
    <w:rsid w:val="0039448B"/>
    <w:rsid w:val="003A4993"/>
    <w:rsid w:val="003A5739"/>
    <w:rsid w:val="003B05C3"/>
    <w:rsid w:val="003C1560"/>
    <w:rsid w:val="003C1662"/>
    <w:rsid w:val="003D39D0"/>
    <w:rsid w:val="003D53DC"/>
    <w:rsid w:val="003D62EC"/>
    <w:rsid w:val="003E4DFF"/>
    <w:rsid w:val="003E6697"/>
    <w:rsid w:val="003F1098"/>
    <w:rsid w:val="003F1701"/>
    <w:rsid w:val="003F2ED2"/>
    <w:rsid w:val="003F3791"/>
    <w:rsid w:val="003F44C6"/>
    <w:rsid w:val="003F696A"/>
    <w:rsid w:val="00402551"/>
    <w:rsid w:val="00402773"/>
    <w:rsid w:val="00405F69"/>
    <w:rsid w:val="004104B6"/>
    <w:rsid w:val="00411A20"/>
    <w:rsid w:val="00411EE2"/>
    <w:rsid w:val="00412166"/>
    <w:rsid w:val="00413565"/>
    <w:rsid w:val="0042049B"/>
    <w:rsid w:val="00421F08"/>
    <w:rsid w:val="00423266"/>
    <w:rsid w:val="0043316A"/>
    <w:rsid w:val="00435538"/>
    <w:rsid w:val="00435F94"/>
    <w:rsid w:val="004461E5"/>
    <w:rsid w:val="004467E2"/>
    <w:rsid w:val="004515AE"/>
    <w:rsid w:val="004530CF"/>
    <w:rsid w:val="00463F92"/>
    <w:rsid w:val="0047104A"/>
    <w:rsid w:val="0047117A"/>
    <w:rsid w:val="00473E3C"/>
    <w:rsid w:val="00475914"/>
    <w:rsid w:val="00481344"/>
    <w:rsid w:val="00492EFB"/>
    <w:rsid w:val="00497827"/>
    <w:rsid w:val="004A320B"/>
    <w:rsid w:val="004B0478"/>
    <w:rsid w:val="004B743E"/>
    <w:rsid w:val="004C0853"/>
    <w:rsid w:val="004C09DA"/>
    <w:rsid w:val="004C5664"/>
    <w:rsid w:val="004C66C9"/>
    <w:rsid w:val="004D2350"/>
    <w:rsid w:val="004D750A"/>
    <w:rsid w:val="004E0678"/>
    <w:rsid w:val="004F2ED1"/>
    <w:rsid w:val="004F30D1"/>
    <w:rsid w:val="004F7821"/>
    <w:rsid w:val="0050071A"/>
    <w:rsid w:val="00510459"/>
    <w:rsid w:val="005137BC"/>
    <w:rsid w:val="005168F9"/>
    <w:rsid w:val="0052451A"/>
    <w:rsid w:val="00531ECE"/>
    <w:rsid w:val="005333A1"/>
    <w:rsid w:val="00535638"/>
    <w:rsid w:val="00535AA9"/>
    <w:rsid w:val="005361DD"/>
    <w:rsid w:val="00543C90"/>
    <w:rsid w:val="00547D71"/>
    <w:rsid w:val="00547F32"/>
    <w:rsid w:val="00556E68"/>
    <w:rsid w:val="0055749C"/>
    <w:rsid w:val="005609FD"/>
    <w:rsid w:val="00560D88"/>
    <w:rsid w:val="005634A7"/>
    <w:rsid w:val="005760CC"/>
    <w:rsid w:val="00577660"/>
    <w:rsid w:val="00580542"/>
    <w:rsid w:val="00584599"/>
    <w:rsid w:val="0058727E"/>
    <w:rsid w:val="0059126D"/>
    <w:rsid w:val="00595B92"/>
    <w:rsid w:val="00597A23"/>
    <w:rsid w:val="005A0AC7"/>
    <w:rsid w:val="005A4AD0"/>
    <w:rsid w:val="005B007D"/>
    <w:rsid w:val="005B3A2C"/>
    <w:rsid w:val="005B5DBC"/>
    <w:rsid w:val="005B7768"/>
    <w:rsid w:val="005C112F"/>
    <w:rsid w:val="005D166E"/>
    <w:rsid w:val="005D57E6"/>
    <w:rsid w:val="005D6B7F"/>
    <w:rsid w:val="005D7255"/>
    <w:rsid w:val="005E7F20"/>
    <w:rsid w:val="005F673A"/>
    <w:rsid w:val="005F7813"/>
    <w:rsid w:val="00603510"/>
    <w:rsid w:val="00625684"/>
    <w:rsid w:val="0063595E"/>
    <w:rsid w:val="00643184"/>
    <w:rsid w:val="00643D02"/>
    <w:rsid w:val="006465E9"/>
    <w:rsid w:val="00661A23"/>
    <w:rsid w:val="00662FA6"/>
    <w:rsid w:val="00663BAC"/>
    <w:rsid w:val="0067301C"/>
    <w:rsid w:val="006758E4"/>
    <w:rsid w:val="00682F72"/>
    <w:rsid w:val="0068349C"/>
    <w:rsid w:val="00685648"/>
    <w:rsid w:val="00685B77"/>
    <w:rsid w:val="0068722F"/>
    <w:rsid w:val="00687273"/>
    <w:rsid w:val="00693C31"/>
    <w:rsid w:val="00693E2D"/>
    <w:rsid w:val="00695246"/>
    <w:rsid w:val="00696061"/>
    <w:rsid w:val="006A048B"/>
    <w:rsid w:val="006A27D3"/>
    <w:rsid w:val="006A2B96"/>
    <w:rsid w:val="006A4D60"/>
    <w:rsid w:val="006A5572"/>
    <w:rsid w:val="006C37C1"/>
    <w:rsid w:val="006C4A35"/>
    <w:rsid w:val="006C54ED"/>
    <w:rsid w:val="006D095C"/>
    <w:rsid w:val="006D0AAF"/>
    <w:rsid w:val="006D3197"/>
    <w:rsid w:val="006D5FC8"/>
    <w:rsid w:val="006E7A14"/>
    <w:rsid w:val="006F083A"/>
    <w:rsid w:val="006F6948"/>
    <w:rsid w:val="006F6ADE"/>
    <w:rsid w:val="00701A7A"/>
    <w:rsid w:val="00701A8B"/>
    <w:rsid w:val="00710E2F"/>
    <w:rsid w:val="007115D3"/>
    <w:rsid w:val="00717C92"/>
    <w:rsid w:val="00730677"/>
    <w:rsid w:val="00733FAA"/>
    <w:rsid w:val="00735D23"/>
    <w:rsid w:val="007418F9"/>
    <w:rsid w:val="00744CB3"/>
    <w:rsid w:val="00744D39"/>
    <w:rsid w:val="0074600F"/>
    <w:rsid w:val="00747D5E"/>
    <w:rsid w:val="00754D3C"/>
    <w:rsid w:val="00764B66"/>
    <w:rsid w:val="00774C45"/>
    <w:rsid w:val="00780F81"/>
    <w:rsid w:val="007826CF"/>
    <w:rsid w:val="00786DE8"/>
    <w:rsid w:val="00787307"/>
    <w:rsid w:val="00797697"/>
    <w:rsid w:val="007A71DC"/>
    <w:rsid w:val="007C0552"/>
    <w:rsid w:val="007C0669"/>
    <w:rsid w:val="007C4BE2"/>
    <w:rsid w:val="007D007D"/>
    <w:rsid w:val="007D1C26"/>
    <w:rsid w:val="007D58CE"/>
    <w:rsid w:val="007E19E7"/>
    <w:rsid w:val="007E55BD"/>
    <w:rsid w:val="007E7039"/>
    <w:rsid w:val="00802379"/>
    <w:rsid w:val="00803EBC"/>
    <w:rsid w:val="00803FFD"/>
    <w:rsid w:val="008153D8"/>
    <w:rsid w:val="00816CD4"/>
    <w:rsid w:val="0081780F"/>
    <w:rsid w:val="00817FF0"/>
    <w:rsid w:val="00821453"/>
    <w:rsid w:val="008264BB"/>
    <w:rsid w:val="00830665"/>
    <w:rsid w:val="00834222"/>
    <w:rsid w:val="00834381"/>
    <w:rsid w:val="0083548F"/>
    <w:rsid w:val="00836914"/>
    <w:rsid w:val="008425A1"/>
    <w:rsid w:val="00843399"/>
    <w:rsid w:val="008434D7"/>
    <w:rsid w:val="00843C6F"/>
    <w:rsid w:val="008469F7"/>
    <w:rsid w:val="00846EAD"/>
    <w:rsid w:val="00856493"/>
    <w:rsid w:val="008644F8"/>
    <w:rsid w:val="00876CC8"/>
    <w:rsid w:val="008822F3"/>
    <w:rsid w:val="00882C9E"/>
    <w:rsid w:val="00887499"/>
    <w:rsid w:val="00890F96"/>
    <w:rsid w:val="00896818"/>
    <w:rsid w:val="008A725C"/>
    <w:rsid w:val="008B129F"/>
    <w:rsid w:val="008B357C"/>
    <w:rsid w:val="008B47DE"/>
    <w:rsid w:val="008B4F57"/>
    <w:rsid w:val="008C428B"/>
    <w:rsid w:val="008C6CFB"/>
    <w:rsid w:val="008D2F87"/>
    <w:rsid w:val="008D7DE6"/>
    <w:rsid w:val="008E0468"/>
    <w:rsid w:val="008E4077"/>
    <w:rsid w:val="008E4E7C"/>
    <w:rsid w:val="008E7923"/>
    <w:rsid w:val="0090149F"/>
    <w:rsid w:val="00902168"/>
    <w:rsid w:val="0090412C"/>
    <w:rsid w:val="00905190"/>
    <w:rsid w:val="00907049"/>
    <w:rsid w:val="0090789D"/>
    <w:rsid w:val="00910B60"/>
    <w:rsid w:val="009124AD"/>
    <w:rsid w:val="00913E1F"/>
    <w:rsid w:val="009215B3"/>
    <w:rsid w:val="00922746"/>
    <w:rsid w:val="009239EF"/>
    <w:rsid w:val="009264B3"/>
    <w:rsid w:val="0093157B"/>
    <w:rsid w:val="00934B3B"/>
    <w:rsid w:val="009464B6"/>
    <w:rsid w:val="00946FAA"/>
    <w:rsid w:val="00955C8A"/>
    <w:rsid w:val="00956C9E"/>
    <w:rsid w:val="00961863"/>
    <w:rsid w:val="009627DE"/>
    <w:rsid w:val="009741DF"/>
    <w:rsid w:val="00976977"/>
    <w:rsid w:val="0098503E"/>
    <w:rsid w:val="009852EB"/>
    <w:rsid w:val="00991762"/>
    <w:rsid w:val="00995DF0"/>
    <w:rsid w:val="00997F82"/>
    <w:rsid w:val="009A09B1"/>
    <w:rsid w:val="009A1878"/>
    <w:rsid w:val="009A2E0F"/>
    <w:rsid w:val="009A4A69"/>
    <w:rsid w:val="009A5EA4"/>
    <w:rsid w:val="009A65F5"/>
    <w:rsid w:val="009A6C74"/>
    <w:rsid w:val="009B1C10"/>
    <w:rsid w:val="009B1F17"/>
    <w:rsid w:val="009B47E3"/>
    <w:rsid w:val="009C4D88"/>
    <w:rsid w:val="009C74DB"/>
    <w:rsid w:val="009D1347"/>
    <w:rsid w:val="009D47BD"/>
    <w:rsid w:val="009D4BC2"/>
    <w:rsid w:val="009D7EA2"/>
    <w:rsid w:val="009D7F63"/>
    <w:rsid w:val="009E1099"/>
    <w:rsid w:val="009E5A9F"/>
    <w:rsid w:val="009F2CC6"/>
    <w:rsid w:val="00A0236D"/>
    <w:rsid w:val="00A02750"/>
    <w:rsid w:val="00A0333D"/>
    <w:rsid w:val="00A06004"/>
    <w:rsid w:val="00A13B77"/>
    <w:rsid w:val="00A15F42"/>
    <w:rsid w:val="00A16DA5"/>
    <w:rsid w:val="00A20D1F"/>
    <w:rsid w:val="00A21C7F"/>
    <w:rsid w:val="00A237FF"/>
    <w:rsid w:val="00A30F7E"/>
    <w:rsid w:val="00A3172A"/>
    <w:rsid w:val="00A45B1C"/>
    <w:rsid w:val="00A55D6C"/>
    <w:rsid w:val="00A57C24"/>
    <w:rsid w:val="00A70A2A"/>
    <w:rsid w:val="00A8077E"/>
    <w:rsid w:val="00A86A00"/>
    <w:rsid w:val="00A90A85"/>
    <w:rsid w:val="00A9108F"/>
    <w:rsid w:val="00A930B7"/>
    <w:rsid w:val="00A94EA0"/>
    <w:rsid w:val="00AA39B6"/>
    <w:rsid w:val="00AA7F8A"/>
    <w:rsid w:val="00AB07F9"/>
    <w:rsid w:val="00AC3657"/>
    <w:rsid w:val="00AC5F5C"/>
    <w:rsid w:val="00AD0EF4"/>
    <w:rsid w:val="00AD1576"/>
    <w:rsid w:val="00AD4007"/>
    <w:rsid w:val="00AD6128"/>
    <w:rsid w:val="00AD7FDE"/>
    <w:rsid w:val="00AE4106"/>
    <w:rsid w:val="00AE641C"/>
    <w:rsid w:val="00AE6683"/>
    <w:rsid w:val="00AF5A36"/>
    <w:rsid w:val="00AF6758"/>
    <w:rsid w:val="00B00A41"/>
    <w:rsid w:val="00B06701"/>
    <w:rsid w:val="00B12C25"/>
    <w:rsid w:val="00B25B37"/>
    <w:rsid w:val="00B31135"/>
    <w:rsid w:val="00B3193A"/>
    <w:rsid w:val="00B321AF"/>
    <w:rsid w:val="00B336CA"/>
    <w:rsid w:val="00B358E8"/>
    <w:rsid w:val="00B37C59"/>
    <w:rsid w:val="00B41589"/>
    <w:rsid w:val="00B426E7"/>
    <w:rsid w:val="00B43666"/>
    <w:rsid w:val="00B43B53"/>
    <w:rsid w:val="00B43ECB"/>
    <w:rsid w:val="00B479F9"/>
    <w:rsid w:val="00B5041D"/>
    <w:rsid w:val="00B5674D"/>
    <w:rsid w:val="00B56B63"/>
    <w:rsid w:val="00B673F2"/>
    <w:rsid w:val="00B676F7"/>
    <w:rsid w:val="00B7140D"/>
    <w:rsid w:val="00B830C6"/>
    <w:rsid w:val="00B8659A"/>
    <w:rsid w:val="00B868B8"/>
    <w:rsid w:val="00B912DE"/>
    <w:rsid w:val="00B93546"/>
    <w:rsid w:val="00B94AFE"/>
    <w:rsid w:val="00BA0CEE"/>
    <w:rsid w:val="00BB0EA3"/>
    <w:rsid w:val="00BB30FE"/>
    <w:rsid w:val="00BB35D6"/>
    <w:rsid w:val="00BB630F"/>
    <w:rsid w:val="00BC79AF"/>
    <w:rsid w:val="00BD3923"/>
    <w:rsid w:val="00BD49CF"/>
    <w:rsid w:val="00BD7365"/>
    <w:rsid w:val="00BE686D"/>
    <w:rsid w:val="00BE741C"/>
    <w:rsid w:val="00BF271C"/>
    <w:rsid w:val="00BF6C3A"/>
    <w:rsid w:val="00C04A44"/>
    <w:rsid w:val="00C1281E"/>
    <w:rsid w:val="00C12ACA"/>
    <w:rsid w:val="00C2246B"/>
    <w:rsid w:val="00C32DEF"/>
    <w:rsid w:val="00C407FD"/>
    <w:rsid w:val="00C4138A"/>
    <w:rsid w:val="00C44D72"/>
    <w:rsid w:val="00C473E6"/>
    <w:rsid w:val="00C544B0"/>
    <w:rsid w:val="00C54BDC"/>
    <w:rsid w:val="00C56273"/>
    <w:rsid w:val="00C61F51"/>
    <w:rsid w:val="00C63271"/>
    <w:rsid w:val="00C72A19"/>
    <w:rsid w:val="00C74CBB"/>
    <w:rsid w:val="00C807D1"/>
    <w:rsid w:val="00C8447D"/>
    <w:rsid w:val="00C87688"/>
    <w:rsid w:val="00C87F28"/>
    <w:rsid w:val="00C94378"/>
    <w:rsid w:val="00CA18C8"/>
    <w:rsid w:val="00CA3C33"/>
    <w:rsid w:val="00CA3E7F"/>
    <w:rsid w:val="00CA64D5"/>
    <w:rsid w:val="00CB096D"/>
    <w:rsid w:val="00CB53A1"/>
    <w:rsid w:val="00CC0E68"/>
    <w:rsid w:val="00CC196D"/>
    <w:rsid w:val="00CC61A0"/>
    <w:rsid w:val="00CD37BA"/>
    <w:rsid w:val="00CD453C"/>
    <w:rsid w:val="00CD484B"/>
    <w:rsid w:val="00CD68AA"/>
    <w:rsid w:val="00CE4226"/>
    <w:rsid w:val="00CE67CF"/>
    <w:rsid w:val="00CF28A7"/>
    <w:rsid w:val="00CF4493"/>
    <w:rsid w:val="00CF68EC"/>
    <w:rsid w:val="00D0151F"/>
    <w:rsid w:val="00D10105"/>
    <w:rsid w:val="00D25147"/>
    <w:rsid w:val="00D42B7E"/>
    <w:rsid w:val="00D45430"/>
    <w:rsid w:val="00D47195"/>
    <w:rsid w:val="00D539A3"/>
    <w:rsid w:val="00D55856"/>
    <w:rsid w:val="00D55FA3"/>
    <w:rsid w:val="00D573AF"/>
    <w:rsid w:val="00D665A5"/>
    <w:rsid w:val="00D820A6"/>
    <w:rsid w:val="00D82CE8"/>
    <w:rsid w:val="00D83861"/>
    <w:rsid w:val="00D87B8F"/>
    <w:rsid w:val="00D92204"/>
    <w:rsid w:val="00D969C0"/>
    <w:rsid w:val="00DA19BB"/>
    <w:rsid w:val="00DA630D"/>
    <w:rsid w:val="00DB455F"/>
    <w:rsid w:val="00DC17FE"/>
    <w:rsid w:val="00DC2C95"/>
    <w:rsid w:val="00DC5E2D"/>
    <w:rsid w:val="00DC7936"/>
    <w:rsid w:val="00DD26C9"/>
    <w:rsid w:val="00DD3EE2"/>
    <w:rsid w:val="00DD58B1"/>
    <w:rsid w:val="00DE21CD"/>
    <w:rsid w:val="00DE6CB6"/>
    <w:rsid w:val="00DF0742"/>
    <w:rsid w:val="00DF122D"/>
    <w:rsid w:val="00DF29F6"/>
    <w:rsid w:val="00DF7DDE"/>
    <w:rsid w:val="00E02669"/>
    <w:rsid w:val="00E0368D"/>
    <w:rsid w:val="00E05AD7"/>
    <w:rsid w:val="00E063A6"/>
    <w:rsid w:val="00E101C8"/>
    <w:rsid w:val="00E1141D"/>
    <w:rsid w:val="00E116E0"/>
    <w:rsid w:val="00E1198D"/>
    <w:rsid w:val="00E246CB"/>
    <w:rsid w:val="00E26942"/>
    <w:rsid w:val="00E27F2E"/>
    <w:rsid w:val="00E30379"/>
    <w:rsid w:val="00E44243"/>
    <w:rsid w:val="00E453F1"/>
    <w:rsid w:val="00E54587"/>
    <w:rsid w:val="00E55EC4"/>
    <w:rsid w:val="00E60334"/>
    <w:rsid w:val="00E649EF"/>
    <w:rsid w:val="00E70BDA"/>
    <w:rsid w:val="00E835D7"/>
    <w:rsid w:val="00E84B5E"/>
    <w:rsid w:val="00E9703D"/>
    <w:rsid w:val="00EA155E"/>
    <w:rsid w:val="00EA478C"/>
    <w:rsid w:val="00EA652B"/>
    <w:rsid w:val="00EB387C"/>
    <w:rsid w:val="00EB65C0"/>
    <w:rsid w:val="00EB697A"/>
    <w:rsid w:val="00EB6AB0"/>
    <w:rsid w:val="00EB7D31"/>
    <w:rsid w:val="00EC633C"/>
    <w:rsid w:val="00ED0F67"/>
    <w:rsid w:val="00ED657E"/>
    <w:rsid w:val="00EE0748"/>
    <w:rsid w:val="00EE3595"/>
    <w:rsid w:val="00EE4681"/>
    <w:rsid w:val="00EE46BE"/>
    <w:rsid w:val="00EF2E95"/>
    <w:rsid w:val="00EF2F55"/>
    <w:rsid w:val="00EF49CC"/>
    <w:rsid w:val="00EF4DD2"/>
    <w:rsid w:val="00F01728"/>
    <w:rsid w:val="00F105E4"/>
    <w:rsid w:val="00F16F58"/>
    <w:rsid w:val="00F17F37"/>
    <w:rsid w:val="00F20B19"/>
    <w:rsid w:val="00F2301C"/>
    <w:rsid w:val="00F23F27"/>
    <w:rsid w:val="00F249E2"/>
    <w:rsid w:val="00F26CC1"/>
    <w:rsid w:val="00F279B0"/>
    <w:rsid w:val="00F328C7"/>
    <w:rsid w:val="00F34153"/>
    <w:rsid w:val="00F34986"/>
    <w:rsid w:val="00F413B2"/>
    <w:rsid w:val="00F47C9F"/>
    <w:rsid w:val="00F573CA"/>
    <w:rsid w:val="00F61F89"/>
    <w:rsid w:val="00F62CD0"/>
    <w:rsid w:val="00F71467"/>
    <w:rsid w:val="00F7263F"/>
    <w:rsid w:val="00F8335C"/>
    <w:rsid w:val="00F859B9"/>
    <w:rsid w:val="00F871E1"/>
    <w:rsid w:val="00F96A5E"/>
    <w:rsid w:val="00FA547B"/>
    <w:rsid w:val="00FA5B22"/>
    <w:rsid w:val="00FB0591"/>
    <w:rsid w:val="00FB05E9"/>
    <w:rsid w:val="00FB4919"/>
    <w:rsid w:val="00FB755C"/>
    <w:rsid w:val="00FC7068"/>
    <w:rsid w:val="00FD07A2"/>
    <w:rsid w:val="00FD2349"/>
    <w:rsid w:val="00FD6EA8"/>
    <w:rsid w:val="00FE3918"/>
    <w:rsid w:val="00FE572A"/>
    <w:rsid w:val="00FF0437"/>
    <w:rsid w:val="00FF15E0"/>
    <w:rsid w:val="00FF16DC"/>
    <w:rsid w:val="00FF5C5D"/>
    <w:rsid w:val="00FF6C9B"/>
    <w:rsid w:val="00FF7D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9678915F-F485-4EEB-8B18-CB3A3F7C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EE46BE"/>
    <w:rPr>
      <w:color w:val="605E5C"/>
      <w:shd w:val="clear" w:color="auto" w:fill="E1DFDD"/>
    </w:rPr>
  </w:style>
  <w:style w:type="character" w:customStyle="1" w:styleId="Nevyrieenzmienka4">
    <w:name w:val="Nevyriešená zmienka4"/>
    <w:basedOn w:val="Predvolenpsmoodseku"/>
    <w:uiPriority w:val="99"/>
    <w:semiHidden/>
    <w:unhideWhenUsed/>
    <w:rsid w:val="00112102"/>
    <w:rPr>
      <w:color w:val="605E5C"/>
      <w:shd w:val="clear" w:color="auto" w:fill="E1DFDD"/>
    </w:rPr>
  </w:style>
  <w:style w:type="character" w:customStyle="1" w:styleId="Nevyrieenzmienka5">
    <w:name w:val="Nevyriešená zmienka5"/>
    <w:basedOn w:val="Predvolenpsmoodseku"/>
    <w:uiPriority w:val="99"/>
    <w:semiHidden/>
    <w:unhideWhenUsed/>
    <w:rsid w:val="00E70BDA"/>
    <w:rPr>
      <w:color w:val="605E5C"/>
      <w:shd w:val="clear" w:color="auto" w:fill="E1DFDD"/>
    </w:rPr>
  </w:style>
  <w:style w:type="paragraph" w:styleId="Normlnywebov">
    <w:name w:val="Normal (Web)"/>
    <w:basedOn w:val="Normlny"/>
    <w:uiPriority w:val="99"/>
    <w:unhideWhenUsed/>
    <w:rsid w:val="006E7A14"/>
    <w:pPr>
      <w:spacing w:before="100" w:beforeAutospacing="1" w:after="100" w:afterAutospacing="1" w:line="240" w:lineRule="auto"/>
    </w:pPr>
    <w:rPr>
      <w:rFonts w:ascii="Calibri" w:eastAsiaTheme="minorHAns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21103">
      <w:bodyDiv w:val="1"/>
      <w:marLeft w:val="0"/>
      <w:marRight w:val="0"/>
      <w:marTop w:val="0"/>
      <w:marBottom w:val="0"/>
      <w:divBdr>
        <w:top w:val="none" w:sz="0" w:space="0" w:color="auto"/>
        <w:left w:val="none" w:sz="0" w:space="0" w:color="auto"/>
        <w:bottom w:val="none" w:sz="0" w:space="0" w:color="auto"/>
        <w:right w:val="none" w:sz="0" w:space="0" w:color="auto"/>
      </w:divBdr>
    </w:div>
    <w:div w:id="424883734">
      <w:bodyDiv w:val="1"/>
      <w:marLeft w:val="0"/>
      <w:marRight w:val="0"/>
      <w:marTop w:val="0"/>
      <w:marBottom w:val="0"/>
      <w:divBdr>
        <w:top w:val="none" w:sz="0" w:space="0" w:color="auto"/>
        <w:left w:val="none" w:sz="0" w:space="0" w:color="auto"/>
        <w:bottom w:val="none" w:sz="0" w:space="0" w:color="auto"/>
        <w:right w:val="none" w:sz="0" w:space="0" w:color="auto"/>
      </w:divBdr>
    </w:div>
    <w:div w:id="647170863">
      <w:bodyDiv w:val="1"/>
      <w:marLeft w:val="0"/>
      <w:marRight w:val="0"/>
      <w:marTop w:val="0"/>
      <w:marBottom w:val="0"/>
      <w:divBdr>
        <w:top w:val="none" w:sz="0" w:space="0" w:color="auto"/>
        <w:left w:val="none" w:sz="0" w:space="0" w:color="auto"/>
        <w:bottom w:val="none" w:sz="0" w:space="0" w:color="auto"/>
        <w:right w:val="none" w:sz="0" w:space="0" w:color="auto"/>
      </w:divBdr>
    </w:div>
    <w:div w:id="1678996010">
      <w:bodyDiv w:val="1"/>
      <w:marLeft w:val="0"/>
      <w:marRight w:val="0"/>
      <w:marTop w:val="0"/>
      <w:marBottom w:val="0"/>
      <w:divBdr>
        <w:top w:val="none" w:sz="0" w:space="0" w:color="auto"/>
        <w:left w:val="none" w:sz="0" w:space="0" w:color="auto"/>
        <w:bottom w:val="none" w:sz="0" w:space="0" w:color="auto"/>
        <w:right w:val="none" w:sz="0" w:space="0" w:color="auto"/>
      </w:divBdr>
    </w:div>
    <w:div w:id="1786385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ajeckadolina.sk" TargetMode="External"/><Relationship Id="rId13" Type="http://schemas.openxmlformats.org/officeDocument/2006/relationships/hyperlink" Target="http://www.statnapomoc.sk/wp-content/uploads/2016/03/Prirucka-EK2015SK1.pdf" TargetMode="External"/><Relationship Id="rId18" Type="http://schemas.openxmlformats.org/officeDocument/2006/relationships/hyperlink" Target="mailto:projekt@masrajeckadolina.sk"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hyperlink" Target="http://www.masrajeckadolina.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srajeckadolina.sk/vyzvy/iro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srajeckadolina.sk/o-nas/clenska-zakladna-mas/"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microsoft.com/office/2011/relationships/people" Target="people.xml"/><Relationship Id="rId10" Type="http://schemas.openxmlformats.org/officeDocument/2006/relationships/hyperlink" Target="https://esluzby.genpro.gov.sk/zoznam-odsudenych-pravnickych-osob"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www.registeruz.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sv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55A35"/>
    <w:rsid w:val="0006336B"/>
    <w:rsid w:val="000B0263"/>
    <w:rsid w:val="000E2AB8"/>
    <w:rsid w:val="0011483D"/>
    <w:rsid w:val="00115DF2"/>
    <w:rsid w:val="001470A7"/>
    <w:rsid w:val="00155AF1"/>
    <w:rsid w:val="00185AD0"/>
    <w:rsid w:val="00197069"/>
    <w:rsid w:val="001E23A8"/>
    <w:rsid w:val="001F13B6"/>
    <w:rsid w:val="00261F37"/>
    <w:rsid w:val="00274CD9"/>
    <w:rsid w:val="00301556"/>
    <w:rsid w:val="003200E6"/>
    <w:rsid w:val="00375A98"/>
    <w:rsid w:val="003B61DB"/>
    <w:rsid w:val="003C5B56"/>
    <w:rsid w:val="003E0888"/>
    <w:rsid w:val="003F03A5"/>
    <w:rsid w:val="00415247"/>
    <w:rsid w:val="00424257"/>
    <w:rsid w:val="00493E56"/>
    <w:rsid w:val="004B348D"/>
    <w:rsid w:val="004E2BCA"/>
    <w:rsid w:val="004F2CDE"/>
    <w:rsid w:val="00504897"/>
    <w:rsid w:val="00515B24"/>
    <w:rsid w:val="00562C21"/>
    <w:rsid w:val="00564C49"/>
    <w:rsid w:val="00576C23"/>
    <w:rsid w:val="00582A2B"/>
    <w:rsid w:val="005F76CA"/>
    <w:rsid w:val="00606A5C"/>
    <w:rsid w:val="006103B0"/>
    <w:rsid w:val="0061708E"/>
    <w:rsid w:val="00621430"/>
    <w:rsid w:val="00634C2B"/>
    <w:rsid w:val="0068464B"/>
    <w:rsid w:val="006959AE"/>
    <w:rsid w:val="006D689D"/>
    <w:rsid w:val="006D6A9D"/>
    <w:rsid w:val="00744F79"/>
    <w:rsid w:val="00783106"/>
    <w:rsid w:val="007C4F4B"/>
    <w:rsid w:val="008439CF"/>
    <w:rsid w:val="008614F6"/>
    <w:rsid w:val="0086653B"/>
    <w:rsid w:val="008A7E21"/>
    <w:rsid w:val="008D100B"/>
    <w:rsid w:val="008E70C1"/>
    <w:rsid w:val="00956837"/>
    <w:rsid w:val="00985976"/>
    <w:rsid w:val="00990B53"/>
    <w:rsid w:val="009D1559"/>
    <w:rsid w:val="00A26D14"/>
    <w:rsid w:val="00A30B05"/>
    <w:rsid w:val="00A46377"/>
    <w:rsid w:val="00A94926"/>
    <w:rsid w:val="00A97D1D"/>
    <w:rsid w:val="00AC04BF"/>
    <w:rsid w:val="00AD0F35"/>
    <w:rsid w:val="00B05E4E"/>
    <w:rsid w:val="00B10EE4"/>
    <w:rsid w:val="00B973B3"/>
    <w:rsid w:val="00BC79BE"/>
    <w:rsid w:val="00C06705"/>
    <w:rsid w:val="00C1597F"/>
    <w:rsid w:val="00C7732E"/>
    <w:rsid w:val="00CB07D0"/>
    <w:rsid w:val="00CC06EC"/>
    <w:rsid w:val="00CE1ADB"/>
    <w:rsid w:val="00D2693C"/>
    <w:rsid w:val="00D457D8"/>
    <w:rsid w:val="00D46F24"/>
    <w:rsid w:val="00D80AE5"/>
    <w:rsid w:val="00D926BB"/>
    <w:rsid w:val="00DD0724"/>
    <w:rsid w:val="00E1552A"/>
    <w:rsid w:val="00E50248"/>
    <w:rsid w:val="00E52313"/>
    <w:rsid w:val="00E7604E"/>
    <w:rsid w:val="00F062AB"/>
    <w:rsid w:val="00F8155B"/>
    <w:rsid w:val="00F941AB"/>
    <w:rsid w:val="00FE6F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DAE30-8550-43F9-AB7A-8F36FCC51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2724</TotalTime>
  <Pages>1</Pages>
  <Words>14397</Words>
  <Characters>82068</Characters>
  <Application>Microsoft Office Word</Application>
  <DocSecurity>0</DocSecurity>
  <Lines>683</Lines>
  <Paragraphs>192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NTB2-20180123</cp:lastModifiedBy>
  <cp:revision>12</cp:revision>
  <cp:lastPrinted>2020-10-13T08:33:00Z</cp:lastPrinted>
  <dcterms:created xsi:type="dcterms:W3CDTF">2023-01-21T14:32:00Z</dcterms:created>
  <dcterms:modified xsi:type="dcterms:W3CDTF">2023-02-07T09:17:00Z</dcterms:modified>
</cp:coreProperties>
</file>